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8A677D">
        <w:rPr>
          <w:color w:val="000000" w:themeColor="text1"/>
          <w:sz w:val="22"/>
          <w:szCs w:val="22"/>
        </w:rPr>
        <w:t>8</w:t>
      </w:r>
      <w:r w:rsidR="008A677D" w:rsidRPr="006466FE">
        <w:rPr>
          <w:color w:val="000000" w:themeColor="text1"/>
          <w:sz w:val="22"/>
          <w:szCs w:val="22"/>
        </w:rPr>
        <w:t xml:space="preserve">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8A677D" w:rsidP="00293E1C">
      <w:pPr>
        <w:ind w:firstLine="426"/>
        <w:jc w:val="both"/>
        <w:rPr>
          <w:sz w:val="22"/>
          <w:szCs w:val="22"/>
        </w:rPr>
      </w:pPr>
      <w:r>
        <w:rPr>
          <w:b/>
          <w:sz w:val="22"/>
          <w:szCs w:val="22"/>
        </w:rPr>
        <w:t>____________________________________</w:t>
      </w:r>
      <w:r w:rsidR="00671E6F" w:rsidRPr="00671E6F">
        <w:rPr>
          <w:b/>
          <w:sz w:val="22"/>
          <w:szCs w:val="22"/>
        </w:rPr>
        <w:t xml:space="preserve"> </w:t>
      </w:r>
      <w:r w:rsidR="00DC1F73" w:rsidRPr="00671E6F">
        <w:rPr>
          <w:b/>
          <w:sz w:val="22"/>
          <w:szCs w:val="22"/>
        </w:rPr>
        <w:t>(</w:t>
      </w:r>
      <w:r>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Pr>
          <w:sz w:val="22"/>
          <w:szCs w:val="22"/>
        </w:rPr>
        <w:t>_______________________</w:t>
      </w:r>
      <w:r w:rsidR="00B00D0E" w:rsidRPr="009917A0">
        <w:rPr>
          <w:sz w:val="22"/>
          <w:szCs w:val="22"/>
        </w:rPr>
        <w:t xml:space="preserve">, действующего на основании </w:t>
      </w:r>
      <w:r>
        <w:rPr>
          <w:sz w:val="22"/>
          <w:szCs w:val="22"/>
        </w:rPr>
        <w:t>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Pr>
          <w:bCs/>
          <w:sz w:val="22"/>
          <w:szCs w:val="22"/>
        </w:rPr>
        <w:t>_________</w:t>
      </w:r>
      <w:r w:rsidR="000F57C3" w:rsidRPr="00F55184">
        <w:rPr>
          <w:bCs/>
          <w:sz w:val="22"/>
          <w:szCs w:val="22"/>
        </w:rPr>
        <w:t xml:space="preserve"> «</w:t>
      </w:r>
      <w:r>
        <w:rPr>
          <w:bCs/>
          <w:sz w:val="22"/>
          <w:szCs w:val="22"/>
        </w:rPr>
        <w:t>_______________________</w:t>
      </w:r>
      <w:r w:rsidR="000F57C3" w:rsidRPr="00F55184">
        <w:rPr>
          <w:bCs/>
          <w:sz w:val="22"/>
          <w:szCs w:val="22"/>
        </w:rPr>
        <w:t>» от «</w:t>
      </w:r>
      <w:r>
        <w:rPr>
          <w:bCs/>
          <w:sz w:val="22"/>
          <w:szCs w:val="22"/>
        </w:rPr>
        <w:t>__</w:t>
      </w:r>
      <w:r w:rsidR="000F57C3" w:rsidRPr="00F55184">
        <w:rPr>
          <w:bCs/>
          <w:sz w:val="22"/>
          <w:szCs w:val="22"/>
        </w:rPr>
        <w:t xml:space="preserve">» </w:t>
      </w:r>
      <w:r>
        <w:rPr>
          <w:bCs/>
          <w:sz w:val="22"/>
          <w:szCs w:val="22"/>
        </w:rPr>
        <w:t>____________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296AA0">
        <w:rPr>
          <w:sz w:val="22"/>
          <w:szCs w:val="22"/>
        </w:rPr>
        <w:t xml:space="preserve"> </w:t>
      </w:r>
      <w:r w:rsidR="008A677D">
        <w:rPr>
          <w:b/>
          <w:sz w:val="22"/>
          <w:szCs w:val="22"/>
        </w:rPr>
        <w:t>ламинат</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8A677D" w:rsidRDefault="00C9026F" w:rsidP="008A677D">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8A677D">
        <w:rPr>
          <w:sz w:val="22"/>
          <w:szCs w:val="22"/>
        </w:rPr>
        <w:t xml:space="preserve"> </w:t>
      </w:r>
      <w:r w:rsidR="008A677D" w:rsidRPr="008A677D">
        <w:rPr>
          <w:sz w:val="22"/>
          <w:szCs w:val="22"/>
        </w:rPr>
        <w:t>354392, РФ, Краснодарский край, г. Сочи, Адлерский район, с. Эстосадок, наб. Времена года д. 11, апарт-отель 44001</w:t>
      </w:r>
      <w:r w:rsidR="00A47E8A" w:rsidRPr="008A677D">
        <w:rPr>
          <w:sz w:val="22"/>
          <w:szCs w:val="22"/>
        </w:rPr>
        <w:t xml:space="preserve">, </w:t>
      </w:r>
      <w:r w:rsidR="00667636" w:rsidRPr="008A677D">
        <w:rPr>
          <w:sz w:val="22"/>
          <w:szCs w:val="22"/>
        </w:rPr>
        <w:t xml:space="preserve">по наименованию, количеству и ассортименту в соответствии со </w:t>
      </w:r>
      <w:hyperlink r:id="rId12" w:history="1">
        <w:r w:rsidR="00667636" w:rsidRPr="008A677D">
          <w:rPr>
            <w:rStyle w:val="afa"/>
            <w:color w:val="auto"/>
            <w:sz w:val="22"/>
            <w:szCs w:val="22"/>
            <w:u w:val="none"/>
          </w:rPr>
          <w:t>Спецификацией</w:t>
        </w:r>
      </w:hyperlink>
      <w:r w:rsidR="00261C74" w:rsidRPr="008A677D">
        <w:rPr>
          <w:sz w:val="22"/>
          <w:szCs w:val="22"/>
        </w:rPr>
        <w:t xml:space="preserve"> (Приложение №1 к настоящему Договору)</w:t>
      </w:r>
      <w:r w:rsidR="00667636" w:rsidRPr="008A677D">
        <w:rPr>
          <w:sz w:val="22"/>
          <w:szCs w:val="22"/>
        </w:rPr>
        <w:t>.</w:t>
      </w:r>
      <w:r w:rsidR="00A47E8A" w:rsidRPr="008A677D">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8A677D"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8A677D">
        <w:rPr>
          <w:sz w:val="22"/>
          <w:szCs w:val="22"/>
        </w:rPr>
        <w:t>Срок поставки Товара</w:t>
      </w:r>
      <w:r w:rsidR="00EA1B6B" w:rsidRPr="008A677D">
        <w:rPr>
          <w:sz w:val="22"/>
          <w:szCs w:val="22"/>
        </w:rPr>
        <w:t>:</w:t>
      </w:r>
      <w:r w:rsidR="00E83832" w:rsidRPr="008A677D">
        <w:rPr>
          <w:sz w:val="22"/>
          <w:szCs w:val="22"/>
        </w:rPr>
        <w:t xml:space="preserve"> </w:t>
      </w:r>
      <w:r w:rsidR="008A677D" w:rsidRPr="008A677D">
        <w:rPr>
          <w:sz w:val="22"/>
          <w:szCs w:val="22"/>
        </w:rPr>
        <w:t>в течение</w:t>
      </w:r>
      <w:r w:rsidR="00E83832" w:rsidRPr="008A677D">
        <w:rPr>
          <w:sz w:val="22"/>
          <w:szCs w:val="22"/>
        </w:rPr>
        <w:t xml:space="preserve"> </w:t>
      </w:r>
      <w:r w:rsidR="008A677D" w:rsidRPr="008A677D">
        <w:rPr>
          <w:sz w:val="22"/>
          <w:szCs w:val="22"/>
        </w:rPr>
        <w:t xml:space="preserve">8  </w:t>
      </w:r>
      <w:r w:rsidR="00E83832" w:rsidRPr="008A677D">
        <w:rPr>
          <w:sz w:val="22"/>
          <w:szCs w:val="22"/>
        </w:rPr>
        <w:t>(</w:t>
      </w:r>
      <w:r w:rsidR="008A677D" w:rsidRPr="008A677D">
        <w:rPr>
          <w:sz w:val="22"/>
          <w:szCs w:val="22"/>
        </w:rPr>
        <w:t>восьми</w:t>
      </w:r>
      <w:r w:rsidR="00E83832" w:rsidRPr="008A677D">
        <w:rPr>
          <w:sz w:val="22"/>
          <w:szCs w:val="22"/>
        </w:rPr>
        <w:t>)</w:t>
      </w:r>
      <w:r w:rsidR="00D13A16" w:rsidRPr="008A677D">
        <w:rPr>
          <w:sz w:val="22"/>
          <w:szCs w:val="22"/>
        </w:rPr>
        <w:t xml:space="preserve"> </w:t>
      </w:r>
      <w:r w:rsidR="003C2592">
        <w:rPr>
          <w:sz w:val="22"/>
          <w:szCs w:val="22"/>
        </w:rPr>
        <w:t xml:space="preserve">календарных </w:t>
      </w:r>
      <w:r w:rsidR="008A677D" w:rsidRPr="008A677D">
        <w:rPr>
          <w:sz w:val="22"/>
          <w:szCs w:val="22"/>
        </w:rPr>
        <w:t>недель</w:t>
      </w:r>
      <w:r w:rsidR="00E83832" w:rsidRPr="008A677D">
        <w:rPr>
          <w:sz w:val="22"/>
          <w:szCs w:val="22"/>
        </w:rPr>
        <w:t xml:space="preserve"> </w:t>
      </w:r>
      <w:r w:rsidR="00EA1B6B" w:rsidRPr="008A677D">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8A677D"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8A677D">
        <w:rPr>
          <w:sz w:val="22"/>
          <w:szCs w:val="22"/>
        </w:rPr>
        <w:fldChar w:fldCharType="begin"/>
      </w:r>
      <w:ins w:id="0" w:author="Волкова Алла Александровна" w:date="2018-02-19T15:52:00Z">
        <w:r w:rsidR="003C2592">
          <w:rPr>
            <w:sz w:val="22"/>
            <w:szCs w:val="22"/>
          </w:rPr>
          <w:instrText>HYPERLINK "C:\\Users\\a.volkova\\AppData\\Roaming\\1C\\1cv8\\b402ff93-6f16-4949-982c-0da1a7424cb1\\4b933864-fadc-4fbb-9f5c-5c828cac3840\\App\\v.zybarev@karousel.ru"</w:instrText>
        </w:r>
      </w:ins>
      <w:del w:id="1" w:author="Волкова Алла Александровна" w:date="2018-02-19T15:52:00Z">
        <w:r w:rsidR="008A677D" w:rsidDel="003C2592">
          <w:rPr>
            <w:sz w:val="22"/>
            <w:szCs w:val="22"/>
          </w:rPr>
          <w:delInstrText xml:space="preserve"> HYPERLINK "v.zybarev@karousel.ru" </w:delInstrText>
        </w:r>
      </w:del>
      <w:ins w:id="2" w:author="Волкова Алла Александровна" w:date="2018-02-19T15:52:00Z">
        <w:r w:rsidR="003C2592">
          <w:rPr>
            <w:sz w:val="22"/>
            <w:szCs w:val="22"/>
          </w:rPr>
        </w:r>
      </w:ins>
      <w:r w:rsidR="008A677D">
        <w:rPr>
          <w:sz w:val="22"/>
          <w:szCs w:val="22"/>
        </w:rPr>
        <w:fldChar w:fldCharType="separate"/>
      </w:r>
      <w:r w:rsidR="008A677D" w:rsidRPr="008A677D">
        <w:rPr>
          <w:rStyle w:val="afa"/>
          <w:sz w:val="22"/>
          <w:szCs w:val="22"/>
        </w:rPr>
        <w:t>v.zybarev@karousel.ru</w:t>
      </w:r>
      <w:r w:rsidR="008A677D">
        <w:rPr>
          <w:sz w:val="22"/>
          <w:szCs w:val="22"/>
        </w:rPr>
        <w:fldChar w:fldCharType="end"/>
      </w:r>
      <w:r w:rsidR="00173D65" w:rsidRPr="008A677D">
        <w:rPr>
          <w:color w:val="000000" w:themeColor="text1"/>
          <w:sz w:val="22"/>
          <w:szCs w:val="22"/>
        </w:rPr>
        <w:t>.</w:t>
      </w:r>
      <w:r w:rsidR="002B2629" w:rsidRPr="008A677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8A677D">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C042BB">
        <w:rPr>
          <w:color w:val="000000" w:themeColor="text1"/>
          <w:sz w:val="22"/>
          <w:szCs w:val="22"/>
        </w:rPr>
        <w:t>регистрационные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C042BB">
        <w:rPr>
          <w:sz w:val="22"/>
          <w:szCs w:val="22"/>
        </w:rPr>
        <w:t xml:space="preserve"> </w:t>
      </w:r>
      <w:r w:rsidR="00EA1B6B" w:rsidRPr="00C042BB">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C042BB">
        <w:rPr>
          <w:sz w:val="22"/>
          <w:szCs w:val="22"/>
        </w:rPr>
        <w:t>при этом Поставщик обязан вернуть Покупателю авансовый платеж в порядке, предусмотренном в п.4.6.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C042BB" w:rsidRDefault="006D7B2D" w:rsidP="00C042BB">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8A677D">
        <w:rPr>
          <w:b/>
          <w:color w:val="000000"/>
          <w:sz w:val="22"/>
          <w:szCs w:val="22"/>
        </w:rPr>
        <w:t>____________</w:t>
      </w:r>
      <w:r w:rsidR="00C042BB">
        <w:rPr>
          <w:b/>
          <w:color w:val="000000"/>
          <w:sz w:val="22"/>
          <w:szCs w:val="22"/>
        </w:rPr>
        <w:t xml:space="preserve"> </w:t>
      </w:r>
      <w:r w:rsidR="00C042BB" w:rsidRPr="00C042BB">
        <w:rPr>
          <w:b/>
          <w:color w:val="000000"/>
          <w:sz w:val="22"/>
          <w:szCs w:val="22"/>
        </w:rPr>
        <w:t>(</w:t>
      </w:r>
      <w:r w:rsidR="008A677D">
        <w:rPr>
          <w:b/>
          <w:color w:val="000000"/>
          <w:sz w:val="22"/>
          <w:szCs w:val="22"/>
        </w:rPr>
        <w:t>_____________________</w:t>
      </w:r>
      <w:r w:rsidR="00C042BB" w:rsidRPr="00C042BB">
        <w:rPr>
          <w:b/>
          <w:color w:val="000000"/>
          <w:sz w:val="22"/>
          <w:szCs w:val="22"/>
        </w:rPr>
        <w:t>)</w:t>
      </w:r>
      <w:r w:rsidR="00C042BB" w:rsidRPr="00C042BB">
        <w:rPr>
          <w:color w:val="000000" w:themeColor="text1"/>
          <w:sz w:val="22"/>
          <w:szCs w:val="22"/>
        </w:rPr>
        <w:t xml:space="preserve"> </w:t>
      </w:r>
      <w:r w:rsidRPr="00C042BB">
        <w:rPr>
          <w:color w:val="000000" w:themeColor="text1"/>
          <w:sz w:val="22"/>
          <w:szCs w:val="22"/>
        </w:rPr>
        <w:t>р</w:t>
      </w:r>
      <w:r w:rsidR="00C042BB">
        <w:rPr>
          <w:color w:val="000000" w:themeColor="text1"/>
          <w:sz w:val="22"/>
          <w:szCs w:val="22"/>
        </w:rPr>
        <w:t>убл</w:t>
      </w:r>
      <w:r w:rsidR="008A677D">
        <w:rPr>
          <w:color w:val="000000" w:themeColor="text1"/>
          <w:sz w:val="22"/>
          <w:szCs w:val="22"/>
        </w:rPr>
        <w:t>ей</w:t>
      </w:r>
      <w:r w:rsidRPr="00C042BB">
        <w:rPr>
          <w:color w:val="000000" w:themeColor="text1"/>
          <w:sz w:val="22"/>
          <w:szCs w:val="22"/>
        </w:rPr>
        <w:t xml:space="preserve"> </w:t>
      </w:r>
      <w:r w:rsidR="008A677D">
        <w:rPr>
          <w:color w:val="000000" w:themeColor="text1"/>
          <w:sz w:val="22"/>
          <w:szCs w:val="22"/>
        </w:rPr>
        <w:t>__</w:t>
      </w:r>
      <w:r w:rsidR="008A677D"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в т.ч. НДС 18%</w:t>
      </w:r>
      <w:r w:rsidR="008A677D">
        <w:rPr>
          <w:i/>
          <w:color w:val="000000" w:themeColor="text1"/>
          <w:sz w:val="22"/>
          <w:szCs w:val="22"/>
        </w:rPr>
        <w:t xml:space="preserve"> - ___________</w:t>
      </w:r>
      <w:r w:rsidR="00C042BB" w:rsidRPr="00C042BB">
        <w:rPr>
          <w:i/>
          <w:color w:val="000000"/>
          <w:sz w:val="22"/>
          <w:szCs w:val="22"/>
        </w:rPr>
        <w:t xml:space="preserve"> (</w:t>
      </w:r>
      <w:r w:rsidR="008A677D">
        <w:rPr>
          <w:i/>
          <w:color w:val="000000"/>
          <w:sz w:val="22"/>
          <w:szCs w:val="22"/>
        </w:rPr>
        <w:t>_____________________</w:t>
      </w:r>
      <w:r w:rsidR="00C042BB" w:rsidRPr="00C042BB">
        <w:rPr>
          <w:i/>
          <w:color w:val="000000"/>
          <w:sz w:val="22"/>
          <w:szCs w:val="22"/>
        </w:rPr>
        <w:t xml:space="preserve">) </w:t>
      </w:r>
      <w:r w:rsidRPr="00C042BB">
        <w:rPr>
          <w:i/>
          <w:color w:val="000000" w:themeColor="text1"/>
          <w:sz w:val="22"/>
          <w:szCs w:val="22"/>
        </w:rPr>
        <w:t xml:space="preserve">рублей </w:t>
      </w:r>
      <w:r w:rsidR="008A677D">
        <w:rPr>
          <w:i/>
          <w:color w:val="000000"/>
          <w:sz w:val="22"/>
          <w:szCs w:val="22"/>
        </w:rPr>
        <w:t>__</w:t>
      </w:r>
      <w:r w:rsidR="008A677D" w:rsidRPr="00C042BB">
        <w:rPr>
          <w:i/>
          <w:color w:val="000000"/>
          <w:sz w:val="22"/>
          <w:szCs w:val="22"/>
        </w:rPr>
        <w:t xml:space="preserve"> </w:t>
      </w:r>
      <w:r w:rsidR="00C042BB" w:rsidRPr="00C042BB">
        <w:rPr>
          <w:i/>
          <w:color w:val="000000" w:themeColor="text1"/>
          <w:sz w:val="22"/>
          <w:szCs w:val="22"/>
        </w:rPr>
        <w:t>копеек</w:t>
      </w:r>
      <w:r w:rsidRPr="00C042BB">
        <w:rPr>
          <w:i/>
          <w:color w:val="000000" w:themeColor="text1"/>
          <w:sz w:val="22"/>
          <w:szCs w:val="22"/>
        </w:rPr>
        <w:t>.</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w:t>
      </w:r>
      <w:r w:rsidR="008A677D">
        <w:rPr>
          <w:color w:val="000000" w:themeColor="text1"/>
          <w:sz w:val="22"/>
          <w:szCs w:val="22"/>
        </w:rPr>
        <w:t>____________</w:t>
      </w:r>
      <w:r w:rsidR="00C042BB">
        <w:rPr>
          <w:color w:val="000000" w:themeColor="text1"/>
          <w:sz w:val="22"/>
          <w:szCs w:val="22"/>
        </w:rPr>
        <w:t xml:space="preserve"> (</w:t>
      </w:r>
      <w:r w:rsidR="008A677D">
        <w:rPr>
          <w:color w:val="000000" w:themeColor="text1"/>
          <w:sz w:val="22"/>
          <w:szCs w:val="22"/>
        </w:rPr>
        <w:t>___________________</w:t>
      </w:r>
      <w:r w:rsidR="00C042BB">
        <w:rPr>
          <w:color w:val="000000" w:themeColor="text1"/>
          <w:sz w:val="22"/>
          <w:szCs w:val="22"/>
        </w:rPr>
        <w:t>) рубля</w:t>
      </w:r>
      <w:r w:rsidR="00116E1C" w:rsidRPr="00116E1C">
        <w:rPr>
          <w:color w:val="000000" w:themeColor="text1"/>
          <w:sz w:val="22"/>
          <w:szCs w:val="22"/>
        </w:rPr>
        <w:t xml:space="preserve"> </w:t>
      </w:r>
      <w:r w:rsidR="008A677D">
        <w:rPr>
          <w:color w:val="000000" w:themeColor="text1"/>
          <w:sz w:val="22"/>
          <w:szCs w:val="22"/>
        </w:rPr>
        <w:t>__</w:t>
      </w:r>
      <w:r w:rsidR="008A677D"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т.ч. НДС 18% </w:t>
      </w:r>
      <w:r w:rsidR="00C042BB">
        <w:rPr>
          <w:i/>
          <w:color w:val="000000" w:themeColor="text1"/>
          <w:sz w:val="22"/>
          <w:szCs w:val="22"/>
        </w:rPr>
        <w:t xml:space="preserve">- </w:t>
      </w:r>
      <w:r w:rsidR="008A677D">
        <w:rPr>
          <w:i/>
          <w:color w:val="000000" w:themeColor="text1"/>
          <w:sz w:val="22"/>
          <w:szCs w:val="22"/>
        </w:rPr>
        <w:t>_________</w:t>
      </w:r>
      <w:r w:rsidR="00C042BB">
        <w:rPr>
          <w:i/>
          <w:color w:val="000000" w:themeColor="text1"/>
          <w:sz w:val="22"/>
          <w:szCs w:val="22"/>
        </w:rPr>
        <w:t xml:space="preserve"> (</w:t>
      </w:r>
      <w:r w:rsidR="008A677D">
        <w:rPr>
          <w:i/>
          <w:color w:val="000000" w:themeColor="text1"/>
          <w:sz w:val="22"/>
          <w:szCs w:val="22"/>
        </w:rPr>
        <w:t>____________________</w:t>
      </w:r>
      <w:r w:rsidR="00116E1C" w:rsidRPr="00116E1C">
        <w:rPr>
          <w:i/>
          <w:color w:val="000000" w:themeColor="text1"/>
          <w:sz w:val="22"/>
          <w:szCs w:val="22"/>
        </w:rPr>
        <w:t xml:space="preserve">) рублей </w:t>
      </w:r>
      <w:r w:rsidR="008A677D">
        <w:rPr>
          <w:i/>
          <w:color w:val="000000" w:themeColor="text1"/>
          <w:sz w:val="22"/>
          <w:szCs w:val="22"/>
        </w:rPr>
        <w:t xml:space="preserve">__ </w:t>
      </w:r>
      <w:r w:rsidR="001E3D5C">
        <w:rPr>
          <w:i/>
          <w:color w:val="000000" w:themeColor="text1"/>
          <w:sz w:val="22"/>
          <w:szCs w:val="22"/>
        </w:rPr>
        <w:t>копеек</w:t>
      </w:r>
      <w:r w:rsidR="00116E1C" w:rsidRPr="00116E1C">
        <w:rPr>
          <w:color w:val="000000" w:themeColor="text1"/>
          <w:sz w:val="22"/>
          <w:szCs w:val="22"/>
        </w:rPr>
        <w:t xml:space="preserve">, в течение 10 (Десяти) </w:t>
      </w:r>
      <w:r w:rsidR="00BB60EF">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E3D5C" w:rsidRDefault="00F90F06" w:rsidP="001E3D5C">
      <w:pPr>
        <w:pStyle w:val="af7"/>
        <w:tabs>
          <w:tab w:val="left" w:pos="426"/>
          <w:tab w:val="left" w:pos="851"/>
          <w:tab w:val="left" w:pos="1134"/>
        </w:tabs>
        <w:ind w:left="0" w:firstLine="567"/>
        <w:jc w:val="both"/>
        <w:rPr>
          <w:i/>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8A677D">
        <w:rPr>
          <w:sz w:val="22"/>
          <w:szCs w:val="22"/>
        </w:rPr>
        <w:t>____________</w:t>
      </w:r>
      <w:r w:rsidR="001E3D5C">
        <w:rPr>
          <w:sz w:val="22"/>
          <w:szCs w:val="22"/>
        </w:rPr>
        <w:t xml:space="preserve"> (</w:t>
      </w:r>
      <w:r w:rsidR="008A677D">
        <w:rPr>
          <w:sz w:val="22"/>
          <w:szCs w:val="22"/>
        </w:rPr>
        <w:t>____________________</w:t>
      </w:r>
      <w:r w:rsidR="00116E1C" w:rsidRPr="00116E1C">
        <w:rPr>
          <w:sz w:val="22"/>
          <w:szCs w:val="22"/>
        </w:rPr>
        <w:t xml:space="preserve">) рублей </w:t>
      </w:r>
      <w:r w:rsidR="008A677D">
        <w:rPr>
          <w:sz w:val="22"/>
          <w:szCs w:val="22"/>
        </w:rPr>
        <w:t>__</w:t>
      </w:r>
      <w:r w:rsidR="008A677D" w:rsidRPr="00116E1C">
        <w:rPr>
          <w:sz w:val="22"/>
          <w:szCs w:val="22"/>
        </w:rPr>
        <w:t xml:space="preserve"> </w:t>
      </w:r>
      <w:r w:rsidR="00116E1C" w:rsidRPr="00116E1C">
        <w:rPr>
          <w:sz w:val="22"/>
          <w:szCs w:val="22"/>
        </w:rPr>
        <w:t xml:space="preserve">копеек, </w:t>
      </w:r>
      <w:r w:rsidR="00116E1C" w:rsidRPr="00116E1C">
        <w:rPr>
          <w:i/>
          <w:sz w:val="22"/>
          <w:szCs w:val="22"/>
        </w:rPr>
        <w:t xml:space="preserve">в т.ч. НДС 18% </w:t>
      </w:r>
      <w:r w:rsidR="001E3D5C">
        <w:rPr>
          <w:i/>
          <w:sz w:val="22"/>
          <w:szCs w:val="22"/>
        </w:rPr>
        <w:t xml:space="preserve">- </w:t>
      </w:r>
      <w:r w:rsidR="008A677D">
        <w:rPr>
          <w:i/>
          <w:sz w:val="22"/>
          <w:szCs w:val="22"/>
        </w:rPr>
        <w:t>_____________</w:t>
      </w:r>
      <w:r w:rsidR="001E3D5C">
        <w:rPr>
          <w:i/>
          <w:sz w:val="22"/>
          <w:szCs w:val="22"/>
        </w:rPr>
        <w:t xml:space="preserve"> (</w:t>
      </w:r>
      <w:r w:rsidR="008A677D">
        <w:rPr>
          <w:i/>
          <w:sz w:val="22"/>
          <w:szCs w:val="22"/>
        </w:rPr>
        <w:t>___________________</w:t>
      </w:r>
      <w:r w:rsidR="00116E1C" w:rsidRPr="00116E1C">
        <w:rPr>
          <w:i/>
          <w:sz w:val="22"/>
          <w:szCs w:val="22"/>
        </w:rPr>
        <w:t xml:space="preserve">) рублей </w:t>
      </w:r>
      <w:r w:rsidR="008A677D">
        <w:rPr>
          <w:i/>
          <w:sz w:val="22"/>
          <w:szCs w:val="22"/>
        </w:rPr>
        <w:t xml:space="preserve">__ </w:t>
      </w:r>
      <w:r w:rsidR="001E3D5C">
        <w:rPr>
          <w:i/>
          <w:sz w:val="22"/>
          <w:szCs w:val="22"/>
        </w:rPr>
        <w:t>копейки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BB60EF">
        <w:rPr>
          <w:sz w:val="22"/>
          <w:szCs w:val="22"/>
        </w:rPr>
        <w:t>рабочих</w:t>
      </w:r>
      <w:r w:rsidR="00BB60EF"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w:t>
      </w:r>
      <w:r w:rsidR="008A677D">
        <w:rPr>
          <w:sz w:val="22"/>
          <w:szCs w:val="22"/>
        </w:rPr>
        <w:t>5</w:t>
      </w:r>
      <w:r w:rsidR="008A677D" w:rsidRPr="00412057">
        <w:rPr>
          <w:sz w:val="22"/>
          <w:szCs w:val="22"/>
        </w:rPr>
        <w:t xml:space="preserve"> </w:t>
      </w:r>
      <w:r w:rsidR="00EA1B6B" w:rsidRPr="00412057">
        <w:rPr>
          <w:sz w:val="22"/>
          <w:szCs w:val="22"/>
        </w:rPr>
        <w:t>(</w:t>
      </w:r>
      <w:r w:rsidR="008A677D">
        <w:rPr>
          <w:sz w:val="22"/>
          <w:szCs w:val="22"/>
        </w:rPr>
        <w:t>пять</w:t>
      </w:r>
      <w:r w:rsidR="00EA1B6B" w:rsidRPr="00412057">
        <w:rPr>
          <w:sz w:val="22"/>
          <w:szCs w:val="22"/>
        </w:rPr>
        <w:t xml:space="preserve">) </w:t>
      </w:r>
      <w:r w:rsidR="008A677D">
        <w:rPr>
          <w:sz w:val="22"/>
          <w:szCs w:val="22"/>
        </w:rPr>
        <w:t>лет</w:t>
      </w:r>
      <w:r w:rsidR="00EA1B6B" w:rsidRPr="00412057">
        <w:rPr>
          <w:sz w:val="22"/>
          <w:szCs w:val="22"/>
        </w:rPr>
        <w:t xml:space="preserve">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 xml:space="preserve">Российской </w:t>
      </w:r>
      <w:r w:rsidRPr="006466FE">
        <w:rPr>
          <w:color w:val="000000" w:themeColor="text1"/>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3" w:name="p918"/>
      <w:bookmarkEnd w:id="3"/>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3B4AF7">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w:t>
      </w:r>
      <w:r w:rsidR="001E3D5C" w:rsidRPr="003B4AF7">
        <w:rPr>
          <w:color w:val="000000" w:themeColor="text1"/>
          <w:sz w:val="22"/>
          <w:szCs w:val="22"/>
        </w:rPr>
        <w:t xml:space="preserve">по следующим адресам: Поставщик </w:t>
      </w:r>
      <w:hyperlink r:id="rId13" w:history="1">
        <w:r w:rsidR="003B4AF7" w:rsidRPr="003B4AF7">
          <w:rPr>
            <w:rStyle w:val="afa"/>
            <w:sz w:val="22"/>
            <w:szCs w:val="22"/>
          </w:rPr>
          <w:t>________________</w:t>
        </w:r>
      </w:hyperlink>
      <w:r w:rsidRPr="003B4AF7">
        <w:rPr>
          <w:color w:val="000000" w:themeColor="text1"/>
          <w:sz w:val="22"/>
          <w:szCs w:val="22"/>
        </w:rPr>
        <w:t xml:space="preserve">, Покупатель </w:t>
      </w:r>
      <w:hyperlink r:id="rId14" w:history="1">
        <w:r w:rsidR="003B4AF7" w:rsidRPr="003B4AF7">
          <w:rPr>
            <w:rStyle w:val="afa"/>
            <w:sz w:val="22"/>
            <w:szCs w:val="22"/>
          </w:rPr>
          <w:t>v.zybarev@karousel.ru</w:t>
        </w:r>
      </w:hyperlink>
      <w:r w:rsidRPr="003B4AF7">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w:t>
      </w:r>
      <w:r w:rsidRPr="00EC09C2">
        <w:rPr>
          <w:color w:val="000000" w:themeColor="text1"/>
          <w:sz w:val="22"/>
          <w:szCs w:val="22"/>
        </w:rPr>
        <w:t>,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р/с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в ГК «Банк развития и внешнеэкономической</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Е-</w:t>
            </w:r>
            <w:r w:rsidRPr="00EF1E7C">
              <w:rPr>
                <w:color w:val="000000" w:themeColor="text1"/>
                <w:sz w:val="22"/>
                <w:szCs w:val="22"/>
                <w:lang w:val="en-US"/>
              </w:rPr>
              <w:t>mail</w:t>
            </w:r>
            <w:r w:rsidRPr="00EF1E7C">
              <w:rPr>
                <w:color w:val="000000" w:themeColor="text1"/>
                <w:sz w:val="22"/>
                <w:szCs w:val="22"/>
              </w:rPr>
              <w:t xml:space="preserve">: </w:t>
            </w:r>
            <w:hyperlink r:id="rId15"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color w:val="000000" w:themeColor="text1"/>
              </w:rPr>
            </w:pPr>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EF1E7C" w:rsidRDefault="00EF1E7C"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sz w:val="22"/>
                <w:szCs w:val="22"/>
              </w:rPr>
            </w:pPr>
          </w:p>
          <w:p w:rsidR="003B4AF7" w:rsidRDefault="003B4AF7" w:rsidP="00EF1E7C">
            <w:pPr>
              <w:tabs>
                <w:tab w:val="left" w:pos="284"/>
                <w:tab w:val="left" w:pos="8364"/>
              </w:tabs>
              <w:rPr>
                <w:b/>
                <w:color w:val="000000" w:themeColor="text1"/>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3B4AF7">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3B4AF7">
              <w:rPr>
                <w:b/>
                <w:color w:val="000000" w:themeColor="text1"/>
                <w:sz w:val="22"/>
                <w:szCs w:val="22"/>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0F57C3" w:rsidRDefault="000F57C3" w:rsidP="000F57C3">
      <w:pPr>
        <w:tabs>
          <w:tab w:val="left" w:pos="284"/>
        </w:tabs>
        <w:rPr>
          <w:b/>
          <w:color w:val="000000" w:themeColor="text1"/>
          <w:sz w:val="22"/>
          <w:szCs w:val="22"/>
        </w:rPr>
      </w:pPr>
    </w:p>
    <w:tbl>
      <w:tblPr>
        <w:tblpPr w:leftFromText="180" w:rightFromText="180" w:vertAnchor="text" w:tblpXSpec="center" w:tblpY="1"/>
        <w:tblOverlap w:val="never"/>
        <w:tblW w:w="15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985"/>
        <w:gridCol w:w="598"/>
        <w:gridCol w:w="1103"/>
        <w:gridCol w:w="1559"/>
        <w:gridCol w:w="1559"/>
        <w:gridCol w:w="1418"/>
        <w:gridCol w:w="2835"/>
        <w:gridCol w:w="1276"/>
        <w:gridCol w:w="1417"/>
        <w:gridCol w:w="1134"/>
      </w:tblGrid>
      <w:tr w:rsidR="003B4AF7" w:rsidRPr="003B4AF7" w:rsidTr="003C2592">
        <w:trPr>
          <w:trHeight w:val="1265"/>
        </w:trPr>
        <w:tc>
          <w:tcPr>
            <w:tcW w:w="607"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 п/п</w:t>
            </w:r>
          </w:p>
        </w:tc>
        <w:tc>
          <w:tcPr>
            <w:tcW w:w="1985"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Наименование</w:t>
            </w:r>
          </w:p>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товара</w:t>
            </w:r>
          </w:p>
        </w:tc>
        <w:tc>
          <w:tcPr>
            <w:tcW w:w="598"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Ед. изм.</w:t>
            </w:r>
          </w:p>
        </w:tc>
        <w:tc>
          <w:tcPr>
            <w:tcW w:w="1103" w:type="dxa"/>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Кол</w:t>
            </w:r>
            <w:r>
              <w:rPr>
                <w:rFonts w:ascii="Times New Roman" w:hAnsi="Times New Roman" w:cs="Times New Roman"/>
                <w:b/>
              </w:rPr>
              <w:t>-во</w:t>
            </w:r>
          </w:p>
        </w:tc>
        <w:tc>
          <w:tcPr>
            <w:tcW w:w="1559" w:type="dxa"/>
          </w:tcPr>
          <w:p w:rsidR="003B4AF7" w:rsidRPr="003B4AF7" w:rsidRDefault="003B4AF7" w:rsidP="003B4AF7">
            <w:pPr>
              <w:pStyle w:val="ConsPlusNonformat"/>
              <w:jc w:val="center"/>
              <w:rPr>
                <w:rFonts w:ascii="Times New Roman" w:hAnsi="Times New Roman" w:cs="Times New Roman"/>
                <w:b/>
              </w:rPr>
            </w:pPr>
            <w:r w:rsidRPr="003442AA">
              <w:rPr>
                <w:rFonts w:ascii="Times New Roman" w:hAnsi="Times New Roman" w:cs="Times New Roman"/>
              </w:rPr>
              <w:t xml:space="preserve"> </w:t>
            </w:r>
            <w:r w:rsidRPr="003B4AF7">
              <w:rPr>
                <w:rFonts w:ascii="Times New Roman" w:hAnsi="Times New Roman" w:cs="Times New Roman"/>
                <w:b/>
              </w:rPr>
              <w:t>Марка товара, товарный знак</w:t>
            </w:r>
          </w:p>
        </w:tc>
        <w:tc>
          <w:tcPr>
            <w:tcW w:w="1559" w:type="dxa"/>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Изготовитель/ Страна происхождения товара</w:t>
            </w:r>
          </w:p>
        </w:tc>
        <w:tc>
          <w:tcPr>
            <w:tcW w:w="1418" w:type="dxa"/>
          </w:tcPr>
          <w:p w:rsidR="003B4AF7" w:rsidRPr="003B4AF7" w:rsidRDefault="003B4AF7" w:rsidP="003B4AF7">
            <w:pPr>
              <w:pStyle w:val="ConsPlusNonformat"/>
              <w:jc w:val="center"/>
              <w:rPr>
                <w:rFonts w:ascii="Times New Roman" w:hAnsi="Times New Roman" w:cs="Times New Roman"/>
                <w:b/>
                <w:i/>
              </w:rPr>
            </w:pPr>
            <w:r>
              <w:rPr>
                <w:rFonts w:ascii="Times New Roman" w:hAnsi="Times New Roman" w:cs="Times New Roman"/>
                <w:b/>
              </w:rPr>
              <w:t>Артикул</w:t>
            </w:r>
          </w:p>
          <w:p w:rsidR="003B4AF7" w:rsidRPr="003B4AF7" w:rsidRDefault="003B4AF7" w:rsidP="003B4AF7">
            <w:pPr>
              <w:pStyle w:val="ConsPlusNonformat"/>
              <w:jc w:val="center"/>
              <w:rPr>
                <w:rFonts w:ascii="Times New Roman" w:hAnsi="Times New Roman" w:cs="Times New Roman"/>
                <w:b/>
              </w:rPr>
            </w:pPr>
          </w:p>
        </w:tc>
        <w:tc>
          <w:tcPr>
            <w:tcW w:w="2835" w:type="dxa"/>
            <w:shd w:val="clear" w:color="auto" w:fill="auto"/>
          </w:tcPr>
          <w:p w:rsidR="003B4AF7" w:rsidRPr="003B4AF7" w:rsidRDefault="003B4AF7" w:rsidP="003B4AF7">
            <w:pPr>
              <w:pStyle w:val="ConsPlusNonformat"/>
              <w:jc w:val="center"/>
              <w:rPr>
                <w:rFonts w:ascii="Times New Roman" w:hAnsi="Times New Roman" w:cs="Times New Roman"/>
                <w:b/>
              </w:rPr>
            </w:pPr>
            <w:r w:rsidRPr="003B4AF7">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1276" w:type="dxa"/>
          </w:tcPr>
          <w:p w:rsidR="003B4AF7" w:rsidRPr="003B4AF7" w:rsidRDefault="003B4AF7" w:rsidP="003B4AF7">
            <w:pPr>
              <w:jc w:val="center"/>
              <w:rPr>
                <w:b/>
                <w:sz w:val="20"/>
                <w:szCs w:val="20"/>
              </w:rPr>
            </w:pPr>
            <w:r w:rsidRPr="003B4AF7">
              <w:rPr>
                <w:b/>
                <w:sz w:val="20"/>
                <w:szCs w:val="20"/>
              </w:rPr>
              <w:t xml:space="preserve">Цена за ед. </w:t>
            </w:r>
            <w:r w:rsidR="003C2592">
              <w:rPr>
                <w:b/>
                <w:sz w:val="20"/>
                <w:szCs w:val="20"/>
              </w:rPr>
              <w:t>(</w:t>
            </w:r>
            <w:r w:rsidRPr="003B4AF7">
              <w:rPr>
                <w:b/>
                <w:sz w:val="20"/>
                <w:szCs w:val="20"/>
              </w:rPr>
              <w:t>с НДС</w:t>
            </w:r>
            <w:r w:rsidR="003C2592">
              <w:rPr>
                <w:b/>
                <w:sz w:val="20"/>
                <w:szCs w:val="20"/>
              </w:rPr>
              <w:t xml:space="preserve"> 18%)</w:t>
            </w:r>
            <w:r w:rsidRPr="003B4AF7">
              <w:rPr>
                <w:b/>
                <w:sz w:val="20"/>
                <w:szCs w:val="20"/>
              </w:rPr>
              <w:t xml:space="preserve">, руб. </w:t>
            </w:r>
          </w:p>
        </w:tc>
        <w:tc>
          <w:tcPr>
            <w:tcW w:w="1417" w:type="dxa"/>
          </w:tcPr>
          <w:p w:rsidR="003B4AF7" w:rsidRPr="003B4AF7" w:rsidRDefault="003B4AF7" w:rsidP="003B4AF7">
            <w:pPr>
              <w:jc w:val="center"/>
              <w:rPr>
                <w:b/>
                <w:sz w:val="20"/>
                <w:szCs w:val="20"/>
              </w:rPr>
            </w:pPr>
            <w:r w:rsidRPr="003B4AF7">
              <w:rPr>
                <w:b/>
                <w:sz w:val="20"/>
                <w:szCs w:val="20"/>
              </w:rPr>
              <w:t xml:space="preserve">Стоимость </w:t>
            </w:r>
            <w:r w:rsidR="003C2592">
              <w:rPr>
                <w:b/>
                <w:sz w:val="20"/>
                <w:szCs w:val="20"/>
              </w:rPr>
              <w:t>(</w:t>
            </w:r>
            <w:r w:rsidRPr="003B4AF7">
              <w:rPr>
                <w:b/>
                <w:sz w:val="20"/>
                <w:szCs w:val="20"/>
              </w:rPr>
              <w:t>с НД</w:t>
            </w:r>
            <w:r w:rsidR="003C2592">
              <w:rPr>
                <w:b/>
                <w:sz w:val="20"/>
                <w:szCs w:val="20"/>
              </w:rPr>
              <w:t>С)</w:t>
            </w:r>
            <w:r w:rsidRPr="003B4AF7">
              <w:rPr>
                <w:b/>
                <w:sz w:val="20"/>
                <w:szCs w:val="20"/>
              </w:rPr>
              <w:t>, руб.</w:t>
            </w:r>
          </w:p>
        </w:tc>
        <w:tc>
          <w:tcPr>
            <w:tcW w:w="1134" w:type="dxa"/>
          </w:tcPr>
          <w:p w:rsidR="003B4AF7" w:rsidRPr="003B4AF7" w:rsidRDefault="003C2592" w:rsidP="003B4AF7">
            <w:pPr>
              <w:jc w:val="center"/>
              <w:rPr>
                <w:b/>
                <w:sz w:val="20"/>
                <w:szCs w:val="20"/>
              </w:rPr>
            </w:pPr>
            <w:r>
              <w:rPr>
                <w:b/>
                <w:sz w:val="20"/>
                <w:szCs w:val="20"/>
              </w:rPr>
              <w:t>(</w:t>
            </w:r>
            <w:r w:rsidR="003B4AF7" w:rsidRPr="003B4AF7">
              <w:rPr>
                <w:b/>
                <w:sz w:val="20"/>
                <w:szCs w:val="20"/>
              </w:rPr>
              <w:t>НДС 18%, руб.</w:t>
            </w:r>
            <w:r>
              <w:rPr>
                <w:b/>
                <w:sz w:val="20"/>
                <w:szCs w:val="20"/>
              </w:rPr>
              <w:t>)</w:t>
            </w:r>
          </w:p>
        </w:tc>
      </w:tr>
      <w:tr w:rsidR="003B4AF7" w:rsidRPr="003B4AF7" w:rsidTr="003C2592">
        <w:trPr>
          <w:trHeight w:val="52"/>
        </w:trPr>
        <w:tc>
          <w:tcPr>
            <w:tcW w:w="607"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1</w:t>
            </w:r>
          </w:p>
        </w:tc>
        <w:tc>
          <w:tcPr>
            <w:tcW w:w="1985"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2</w:t>
            </w:r>
          </w:p>
        </w:tc>
        <w:tc>
          <w:tcPr>
            <w:tcW w:w="598"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3</w:t>
            </w:r>
          </w:p>
        </w:tc>
        <w:tc>
          <w:tcPr>
            <w:tcW w:w="1103"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4</w:t>
            </w:r>
          </w:p>
        </w:tc>
        <w:tc>
          <w:tcPr>
            <w:tcW w:w="1559"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5</w:t>
            </w:r>
          </w:p>
        </w:tc>
        <w:tc>
          <w:tcPr>
            <w:tcW w:w="1559"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6</w:t>
            </w:r>
          </w:p>
        </w:tc>
        <w:tc>
          <w:tcPr>
            <w:tcW w:w="1418"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7</w:t>
            </w:r>
          </w:p>
        </w:tc>
        <w:tc>
          <w:tcPr>
            <w:tcW w:w="2835" w:type="dxa"/>
            <w:shd w:val="clear" w:color="auto" w:fill="auto"/>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8</w:t>
            </w:r>
          </w:p>
        </w:tc>
        <w:tc>
          <w:tcPr>
            <w:tcW w:w="1276"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9</w:t>
            </w:r>
          </w:p>
        </w:tc>
        <w:tc>
          <w:tcPr>
            <w:tcW w:w="1417" w:type="dxa"/>
          </w:tcPr>
          <w:p w:rsidR="003B4AF7" w:rsidRPr="003C2592" w:rsidRDefault="003B4AF7" w:rsidP="003B4AF7">
            <w:pPr>
              <w:pStyle w:val="ConsPlusNonformat"/>
              <w:jc w:val="center"/>
              <w:rPr>
                <w:rFonts w:ascii="Times New Roman" w:hAnsi="Times New Roman" w:cs="Times New Roman"/>
              </w:rPr>
            </w:pPr>
            <w:r w:rsidRPr="003C2592">
              <w:rPr>
                <w:rFonts w:ascii="Times New Roman" w:hAnsi="Times New Roman" w:cs="Times New Roman"/>
              </w:rPr>
              <w:t>10</w:t>
            </w:r>
          </w:p>
        </w:tc>
        <w:tc>
          <w:tcPr>
            <w:tcW w:w="1134" w:type="dxa"/>
          </w:tcPr>
          <w:p w:rsidR="003B4AF7" w:rsidRPr="003C2592" w:rsidRDefault="003C2592" w:rsidP="003B4AF7">
            <w:pPr>
              <w:pStyle w:val="ConsPlusNonformat"/>
              <w:jc w:val="center"/>
              <w:rPr>
                <w:rFonts w:ascii="Times New Roman" w:hAnsi="Times New Roman" w:cs="Times New Roman"/>
              </w:rPr>
            </w:pPr>
            <w:r>
              <w:rPr>
                <w:rFonts w:ascii="Times New Roman" w:hAnsi="Times New Roman" w:cs="Times New Roman"/>
              </w:rPr>
              <w:t>11</w:t>
            </w:r>
          </w:p>
        </w:tc>
      </w:tr>
      <w:tr w:rsidR="003B4AF7" w:rsidRPr="003B4AF7" w:rsidTr="003C2592">
        <w:trPr>
          <w:trHeight w:val="3578"/>
        </w:trPr>
        <w:tc>
          <w:tcPr>
            <w:tcW w:w="607" w:type="dxa"/>
            <w:shd w:val="clear" w:color="auto" w:fill="auto"/>
            <w:vAlign w:val="center"/>
          </w:tcPr>
          <w:p w:rsidR="003B4AF7" w:rsidRPr="003B4AF7" w:rsidRDefault="003B4AF7" w:rsidP="003B4AF7">
            <w:pPr>
              <w:pStyle w:val="ConsPlusNonformat"/>
              <w:numPr>
                <w:ilvl w:val="0"/>
                <w:numId w:val="24"/>
              </w:numPr>
              <w:ind w:left="0" w:firstLine="0"/>
              <w:jc w:val="center"/>
              <w:rPr>
                <w:rFonts w:ascii="Times New Roman" w:hAnsi="Times New Roman" w:cs="Times New Roman"/>
              </w:rPr>
            </w:pPr>
          </w:p>
        </w:tc>
        <w:tc>
          <w:tcPr>
            <w:tcW w:w="1985" w:type="dxa"/>
            <w:shd w:val="clear" w:color="auto" w:fill="auto"/>
            <w:vAlign w:val="center"/>
          </w:tcPr>
          <w:p w:rsidR="003B4AF7" w:rsidRPr="003C2592" w:rsidRDefault="003B4AF7" w:rsidP="003C2592">
            <w:pPr>
              <w:jc w:val="center"/>
              <w:rPr>
                <w:sz w:val="22"/>
                <w:szCs w:val="22"/>
              </w:rPr>
            </w:pPr>
            <w:r w:rsidRPr="003C2592">
              <w:rPr>
                <w:sz w:val="22"/>
                <w:szCs w:val="22"/>
              </w:rPr>
              <w:t>Ламинат</w:t>
            </w:r>
          </w:p>
          <w:p w:rsidR="003B4AF7" w:rsidRPr="003C2592" w:rsidRDefault="003B4AF7" w:rsidP="003C2592">
            <w:pPr>
              <w:jc w:val="center"/>
              <w:rPr>
                <w:sz w:val="22"/>
                <w:szCs w:val="22"/>
              </w:rPr>
            </w:pPr>
          </w:p>
        </w:tc>
        <w:tc>
          <w:tcPr>
            <w:tcW w:w="598" w:type="dxa"/>
            <w:shd w:val="clear" w:color="auto" w:fill="auto"/>
            <w:vAlign w:val="center"/>
          </w:tcPr>
          <w:p w:rsidR="003B4AF7" w:rsidRPr="003C2592" w:rsidRDefault="003B4AF7" w:rsidP="003B4AF7">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м2</w:t>
            </w:r>
          </w:p>
        </w:tc>
        <w:tc>
          <w:tcPr>
            <w:tcW w:w="1103" w:type="dxa"/>
            <w:vAlign w:val="center"/>
          </w:tcPr>
          <w:p w:rsidR="003B4AF7" w:rsidRPr="003C2592" w:rsidRDefault="003B4AF7" w:rsidP="003C2592">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4000,032</w:t>
            </w:r>
          </w:p>
        </w:tc>
        <w:tc>
          <w:tcPr>
            <w:tcW w:w="1559" w:type="dxa"/>
            <w:vAlign w:val="center"/>
          </w:tcPr>
          <w:p w:rsidR="003B4AF7" w:rsidRPr="003C2592" w:rsidRDefault="003B4AF7" w:rsidP="003C2592">
            <w:pPr>
              <w:pStyle w:val="ConsPlusNonformat"/>
              <w:jc w:val="center"/>
              <w:rPr>
                <w:rFonts w:ascii="Times New Roman" w:hAnsi="Times New Roman" w:cs="Times New Roman"/>
                <w:sz w:val="22"/>
                <w:szCs w:val="22"/>
              </w:rPr>
            </w:pPr>
            <w:r w:rsidRPr="003C2592">
              <w:rPr>
                <w:rFonts w:ascii="Times New Roman" w:eastAsiaTheme="minorEastAsia" w:hAnsi="Times New Roman" w:cs="Times New Roman"/>
                <w:sz w:val="22"/>
                <w:szCs w:val="22"/>
                <w:lang w:val="en-US"/>
              </w:rPr>
              <w:t>Pergo</w:t>
            </w:r>
          </w:p>
        </w:tc>
        <w:tc>
          <w:tcPr>
            <w:tcW w:w="1559" w:type="dxa"/>
            <w:vAlign w:val="center"/>
          </w:tcPr>
          <w:p w:rsidR="003B4AF7" w:rsidRPr="003C2592" w:rsidRDefault="003B4AF7" w:rsidP="003C2592">
            <w:pPr>
              <w:pStyle w:val="ConsPlusNonformat"/>
              <w:jc w:val="center"/>
              <w:rPr>
                <w:rFonts w:ascii="Times New Roman" w:hAnsi="Times New Roman" w:cs="Times New Roman"/>
                <w:sz w:val="22"/>
                <w:szCs w:val="22"/>
              </w:rPr>
            </w:pPr>
            <w:r w:rsidRPr="003C2592">
              <w:rPr>
                <w:rFonts w:ascii="Times New Roman" w:eastAsiaTheme="minorEastAsia" w:hAnsi="Times New Roman" w:cs="Times New Roman"/>
                <w:sz w:val="22"/>
                <w:szCs w:val="22"/>
                <w:lang w:val="en-US"/>
              </w:rPr>
              <w:t>Бельгия</w:t>
            </w:r>
          </w:p>
        </w:tc>
        <w:tc>
          <w:tcPr>
            <w:tcW w:w="1418" w:type="dxa"/>
            <w:vAlign w:val="center"/>
          </w:tcPr>
          <w:p w:rsidR="003B4AF7" w:rsidRPr="003C2592" w:rsidRDefault="003B4AF7" w:rsidP="003B4AF7">
            <w:pPr>
              <w:pStyle w:val="ConsPlusNonformat"/>
              <w:jc w:val="center"/>
              <w:rPr>
                <w:rFonts w:ascii="Times New Roman" w:hAnsi="Times New Roman" w:cs="Times New Roman"/>
                <w:sz w:val="22"/>
                <w:szCs w:val="22"/>
              </w:rPr>
            </w:pPr>
            <w:r w:rsidRPr="003C2592">
              <w:rPr>
                <w:rFonts w:ascii="Times New Roman" w:hAnsi="Times New Roman" w:cs="Times New Roman"/>
                <w:sz w:val="22"/>
                <w:szCs w:val="22"/>
              </w:rPr>
              <w:t>L0101-01804</w:t>
            </w:r>
          </w:p>
          <w:p w:rsidR="003B4AF7" w:rsidRPr="003C2592" w:rsidRDefault="003B4AF7" w:rsidP="003B4AF7">
            <w:pPr>
              <w:pStyle w:val="ConsPlusNonformat"/>
              <w:rPr>
                <w:rFonts w:ascii="Times New Roman" w:hAnsi="Times New Roman" w:cs="Times New Roman"/>
                <w:sz w:val="22"/>
                <w:szCs w:val="22"/>
              </w:rPr>
            </w:pPr>
          </w:p>
        </w:tc>
        <w:tc>
          <w:tcPr>
            <w:tcW w:w="2835" w:type="dxa"/>
            <w:shd w:val="clear" w:color="auto" w:fill="auto"/>
            <w:vAlign w:val="center"/>
          </w:tcPr>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Цвет: дуб натуральный</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w:t>
            </w:r>
            <w:bookmarkStart w:id="4" w:name="_GoBack"/>
            <w:bookmarkEnd w:id="4"/>
            <w:r w:rsidRPr="003B4AF7">
              <w:rPr>
                <w:rFonts w:ascii="Times New Roman" w:hAnsi="Times New Roman" w:cs="Times New Roman"/>
              </w:rPr>
              <w:t>ласс износостойкости: 34 класс</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Толщина: 9 мм</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Кол-во полос:1 полосная</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Коллекция: Public Extreme Classic Plank</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Вид соединения: замковое PerfectFold™ 3.0</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Наличие фаски: без фаски</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Тип поверхности: полуматовая</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Размер1200x190x9 мм</w:t>
            </w:r>
          </w:p>
          <w:p w:rsidR="003B4AF7" w:rsidRPr="003B4AF7" w:rsidRDefault="003B4AF7" w:rsidP="003C2592">
            <w:pPr>
              <w:pStyle w:val="ConsPlusNonformat"/>
              <w:jc w:val="center"/>
              <w:rPr>
                <w:rFonts w:ascii="Times New Roman" w:hAnsi="Times New Roman" w:cs="Times New Roman"/>
              </w:rPr>
            </w:pPr>
            <w:r w:rsidRPr="003B4AF7">
              <w:rPr>
                <w:rFonts w:ascii="Times New Roman" w:hAnsi="Times New Roman" w:cs="Times New Roman"/>
              </w:rPr>
              <w:t>Квадратура упаковки: 1,368м2</w:t>
            </w:r>
          </w:p>
          <w:p w:rsidR="003B4AF7" w:rsidRPr="003B4AF7" w:rsidRDefault="003B4AF7" w:rsidP="003C2592">
            <w:pPr>
              <w:pStyle w:val="aff3"/>
              <w:ind w:right="-57"/>
              <w:jc w:val="center"/>
              <w:rPr>
                <w:rFonts w:ascii="Times New Roman" w:hAnsi="Times New Roman"/>
                <w:sz w:val="20"/>
                <w:szCs w:val="20"/>
              </w:rPr>
            </w:pPr>
            <w:r w:rsidRPr="003B4AF7">
              <w:rPr>
                <w:rFonts w:ascii="Times New Roman" w:hAnsi="Times New Roman"/>
                <w:sz w:val="20"/>
                <w:szCs w:val="20"/>
              </w:rPr>
              <w:t>Досок в упаковке: 6</w:t>
            </w:r>
          </w:p>
        </w:tc>
        <w:tc>
          <w:tcPr>
            <w:tcW w:w="1276" w:type="dxa"/>
            <w:vAlign w:val="center"/>
          </w:tcPr>
          <w:p w:rsidR="003B4AF7" w:rsidRPr="003B4AF7" w:rsidRDefault="003B4AF7" w:rsidP="003B4AF7">
            <w:pPr>
              <w:pStyle w:val="aff3"/>
              <w:ind w:left="-57" w:right="-57"/>
              <w:jc w:val="center"/>
              <w:rPr>
                <w:rFonts w:ascii="Times New Roman" w:hAnsi="Times New Roman"/>
                <w:sz w:val="20"/>
                <w:szCs w:val="20"/>
              </w:rPr>
            </w:pPr>
          </w:p>
        </w:tc>
        <w:tc>
          <w:tcPr>
            <w:tcW w:w="1417" w:type="dxa"/>
            <w:vAlign w:val="center"/>
          </w:tcPr>
          <w:p w:rsidR="003B4AF7" w:rsidRPr="003B4AF7" w:rsidRDefault="003B4AF7" w:rsidP="003B4AF7">
            <w:pPr>
              <w:ind w:left="-57" w:right="-57"/>
              <w:jc w:val="center"/>
              <w:rPr>
                <w:color w:val="000000"/>
                <w:sz w:val="20"/>
                <w:szCs w:val="20"/>
              </w:rPr>
            </w:pPr>
          </w:p>
        </w:tc>
        <w:tc>
          <w:tcPr>
            <w:tcW w:w="1134" w:type="dxa"/>
            <w:vAlign w:val="center"/>
          </w:tcPr>
          <w:p w:rsidR="003B4AF7" w:rsidRPr="003B4AF7" w:rsidRDefault="003B4AF7" w:rsidP="003B4AF7">
            <w:pPr>
              <w:ind w:left="-57" w:right="-57"/>
              <w:jc w:val="center"/>
              <w:rPr>
                <w:color w:val="000000"/>
                <w:sz w:val="20"/>
                <w:szCs w:val="20"/>
              </w:rPr>
            </w:pPr>
          </w:p>
        </w:tc>
      </w:tr>
    </w:tbl>
    <w:p w:rsidR="003B4AF7" w:rsidRDefault="003B4AF7" w:rsidP="000F57C3">
      <w:pPr>
        <w:widowControl w:val="0"/>
        <w:ind w:firstLine="708"/>
        <w:jc w:val="both"/>
        <w:outlineLvl w:val="1"/>
        <w:rPr>
          <w:sz w:val="22"/>
          <w:szCs w:val="22"/>
        </w:rPr>
      </w:pPr>
    </w:p>
    <w:p w:rsidR="003C2592" w:rsidRDefault="003C2592" w:rsidP="003C2592">
      <w:pPr>
        <w:tabs>
          <w:tab w:val="left" w:pos="6237"/>
        </w:tabs>
        <w:spacing w:line="360" w:lineRule="auto"/>
        <w:ind w:left="709" w:firstLine="709"/>
        <w:jc w:val="both"/>
        <w:rPr>
          <w:sz w:val="22"/>
          <w:szCs w:val="22"/>
        </w:rPr>
      </w:pP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Гарантийный срок на Товар должен составлять 5 лет и не менее срока, установленного заводом-изготовителем на каждый вид Товара.</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3C2592" w:rsidRPr="003C2592" w:rsidRDefault="003C2592" w:rsidP="003C2592">
      <w:pPr>
        <w:tabs>
          <w:tab w:val="left" w:pos="6237"/>
        </w:tabs>
        <w:spacing w:line="360" w:lineRule="auto"/>
        <w:ind w:left="709" w:firstLine="709"/>
        <w:jc w:val="both"/>
        <w:rPr>
          <w:sz w:val="22"/>
          <w:szCs w:val="22"/>
        </w:rPr>
      </w:pPr>
      <w:r w:rsidRPr="003C2592">
        <w:rPr>
          <w:sz w:val="22"/>
          <w:szCs w:val="22"/>
        </w:rPr>
        <w:lastRenderedPageBreak/>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F57C3" w:rsidRPr="00C042BB" w:rsidRDefault="000F57C3" w:rsidP="00671E6F">
      <w:pPr>
        <w:tabs>
          <w:tab w:val="left" w:pos="284"/>
        </w:tabs>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Default="00113014" w:rsidP="00113014">
            <w:pPr>
              <w:tabs>
                <w:tab w:val="left" w:pos="284"/>
                <w:tab w:val="left" w:pos="8364"/>
              </w:tabs>
              <w:rPr>
                <w:b/>
                <w:color w:val="000000" w:themeColor="text1"/>
              </w:rPr>
            </w:pPr>
          </w:p>
          <w:p w:rsidR="00EF1E7C" w:rsidRDefault="00EF1E7C" w:rsidP="00EF1E7C">
            <w:pPr>
              <w:tabs>
                <w:tab w:val="left" w:pos="284"/>
                <w:tab w:val="left" w:pos="8364"/>
              </w:tabs>
              <w:rPr>
                <w:b/>
                <w:color w:val="000000" w:themeColor="text1"/>
              </w:rPr>
            </w:pPr>
            <w:r>
              <w:rPr>
                <w:b/>
                <w:color w:val="000000" w:themeColor="text1"/>
                <w:sz w:val="22"/>
                <w:szCs w:val="22"/>
              </w:rPr>
              <w:t xml:space="preserve">Первый заместитель </w:t>
            </w:r>
          </w:p>
          <w:p w:rsidR="00EF1E7C" w:rsidRDefault="00EF1E7C" w:rsidP="00EF1E7C">
            <w:pPr>
              <w:tabs>
                <w:tab w:val="left" w:pos="284"/>
                <w:tab w:val="left" w:pos="8364"/>
              </w:tabs>
              <w:rPr>
                <w:b/>
                <w:color w:val="000000" w:themeColor="text1"/>
              </w:rPr>
            </w:pPr>
            <w:r>
              <w:rPr>
                <w:b/>
                <w:color w:val="000000" w:themeColor="text1"/>
                <w:sz w:val="22"/>
                <w:szCs w:val="22"/>
              </w:rPr>
              <w:t>генерального директора</w:t>
            </w:r>
          </w:p>
          <w:p w:rsidR="00EF1E7C" w:rsidRDefault="00EF1E7C" w:rsidP="00113014">
            <w:pPr>
              <w:tabs>
                <w:tab w:val="left" w:pos="284"/>
                <w:tab w:val="left" w:pos="8364"/>
              </w:tabs>
              <w:rPr>
                <w:b/>
                <w:color w:val="000000" w:themeColor="text1"/>
              </w:rPr>
            </w:pP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color w:val="000000" w:themeColor="text1"/>
              </w:rPr>
            </w:pPr>
          </w:p>
          <w:p w:rsidR="003C2592" w:rsidRDefault="003C2592" w:rsidP="00EF1E7C">
            <w:pPr>
              <w:tabs>
                <w:tab w:val="left" w:pos="284"/>
                <w:tab w:val="left" w:pos="8364"/>
              </w:tabs>
              <w:rPr>
                <w:color w:val="000000" w:themeColor="text1"/>
              </w:rPr>
            </w:pPr>
          </w:p>
          <w:p w:rsidR="003C2592" w:rsidRDefault="003C2592" w:rsidP="00EF1E7C">
            <w:pPr>
              <w:tabs>
                <w:tab w:val="left" w:pos="284"/>
                <w:tab w:val="left" w:pos="8364"/>
              </w:tabs>
              <w:rPr>
                <w:color w:val="000000" w:themeColor="text1"/>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3C2592">
              <w:rPr>
                <w:b/>
                <w:color w:val="000000" w:themeColor="text1"/>
                <w:sz w:val="22"/>
                <w:szCs w:val="22"/>
              </w:rPr>
              <w:t>___________________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8D3" w:rsidRDefault="000B78D3">
      <w:r>
        <w:separator/>
      </w:r>
    </w:p>
  </w:endnote>
  <w:endnote w:type="continuationSeparator" w:id="0">
    <w:p w:rsidR="000B78D3" w:rsidRDefault="000B7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8A677D" w:rsidRDefault="008A677D" w:rsidP="00264B22">
        <w:pPr>
          <w:pStyle w:val="af5"/>
          <w:jc w:val="right"/>
        </w:pPr>
        <w:r>
          <w:fldChar w:fldCharType="begin"/>
        </w:r>
        <w:r>
          <w:instrText>PAGE   \* MERGEFORMAT</w:instrText>
        </w:r>
        <w:r>
          <w:fldChar w:fldCharType="separate"/>
        </w:r>
        <w:r w:rsidR="003C2592">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8D3" w:rsidRDefault="000B78D3">
      <w:r>
        <w:separator/>
      </w:r>
    </w:p>
  </w:footnote>
  <w:footnote w:type="continuationSeparator" w:id="0">
    <w:p w:rsidR="000B78D3" w:rsidRDefault="000B7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77D" w:rsidRDefault="008A677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A677D" w:rsidRDefault="008A677D">
    <w:pPr>
      <w:pStyle w:val="a3"/>
    </w:pPr>
  </w:p>
  <w:p w:rsidR="008A677D" w:rsidRDefault="008A677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2"/>
  </w:num>
  <w:num w:numId="11">
    <w:abstractNumId w:val="25"/>
  </w:num>
  <w:num w:numId="12">
    <w:abstractNumId w:val="8"/>
  </w:num>
  <w:num w:numId="13">
    <w:abstractNumId w:val="2"/>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6"/>
  </w:num>
  <w:num w:numId="18">
    <w:abstractNumId w:val="22"/>
  </w:num>
  <w:num w:numId="19">
    <w:abstractNumId w:val="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
  </w:num>
  <w:num w:numId="23">
    <w:abstractNumId w:val="16"/>
  </w:num>
  <w:num w:numId="24">
    <w:abstractNumId w:val="27"/>
  </w:num>
  <w:num w:numId="25">
    <w:abstractNumId w:val="18"/>
  </w:num>
  <w:num w:numId="26">
    <w:abstractNumId w:val="15"/>
  </w:num>
  <w:num w:numId="27">
    <w:abstractNumId w:val="5"/>
  </w:num>
  <w:num w:numId="28">
    <w:abstractNumId w:val="23"/>
  </w:num>
  <w:num w:numId="29">
    <w:abstractNumId w:val="21"/>
  </w:num>
  <w:num w:numId="30">
    <w:abstractNumId w:val="0"/>
  </w:num>
  <w:num w:numId="31">
    <w:abstractNumId w:val="11"/>
  </w:num>
  <w:num w:numId="32">
    <w:abstractNumId w:val="13"/>
  </w:num>
  <w:num w:numId="3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4A8A"/>
    <w:rsid w:val="000170CB"/>
    <w:rsid w:val="0001720B"/>
    <w:rsid w:val="00022F7B"/>
    <w:rsid w:val="000246DE"/>
    <w:rsid w:val="000247C7"/>
    <w:rsid w:val="00030506"/>
    <w:rsid w:val="000318AD"/>
    <w:rsid w:val="000401C9"/>
    <w:rsid w:val="000633A0"/>
    <w:rsid w:val="000719CD"/>
    <w:rsid w:val="000812A5"/>
    <w:rsid w:val="000838A3"/>
    <w:rsid w:val="0008700D"/>
    <w:rsid w:val="00095C14"/>
    <w:rsid w:val="000A0AEC"/>
    <w:rsid w:val="000A1F6E"/>
    <w:rsid w:val="000B2B1C"/>
    <w:rsid w:val="000B565F"/>
    <w:rsid w:val="000B78D3"/>
    <w:rsid w:val="000C50C3"/>
    <w:rsid w:val="000D0A23"/>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4AF7"/>
    <w:rsid w:val="003B5C41"/>
    <w:rsid w:val="003B70DD"/>
    <w:rsid w:val="003C2592"/>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925D2"/>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77D"/>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144"/>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ym_3101@mail.r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a.volkova\AppData\Roaming\1C\1cv8\b402ff93-6f16-4949-982c-0da1a7424cb1\4b933864-fadc-4fbb-9f5c-5c828cac3840\App\v.zybar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E9E7F23-5840-4948-A75D-154EE997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5287</Words>
  <Characters>30142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2018-02-19T12:52:00Z</dcterms:created>
  <dcterms:modified xsi:type="dcterms:W3CDTF">2018-02-19T12:52:00Z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