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в лице</w:t>
      </w:r>
      <w:proofErr w:type="gramStart"/>
      <w:r w:rsidRPr="007C0AB7">
        <w:rPr>
          <w:sz w:val="22"/>
          <w:szCs w:val="22"/>
        </w:rPr>
        <w:t xml:space="preserve"> </w:t>
      </w:r>
      <w:r w:rsidR="002220C5">
        <w:rPr>
          <w:sz w:val="22"/>
          <w:szCs w:val="22"/>
        </w:rPr>
        <w:t>П</w:t>
      </w:r>
      <w:proofErr w:type="gramEnd"/>
      <w:r w:rsidR="002220C5">
        <w:rPr>
          <w:sz w:val="22"/>
          <w:szCs w:val="22"/>
        </w:rPr>
        <w:t>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AB217E" w:rsidP="002E21C8">
      <w:pPr>
        <w:ind w:firstLine="426"/>
        <w:jc w:val="both"/>
      </w:pPr>
      <w:proofErr w:type="gramStart"/>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6A37DC">
        <w:rPr>
          <w:sz w:val="22"/>
          <w:szCs w:val="22"/>
        </w:rPr>
        <w:t>оборудование для проведения испытаний пожарного оборудования</w:t>
      </w:r>
      <w:r w:rsidR="00701512">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r w:rsidR="0061435E">
        <w:rPr>
          <w:sz w:val="22"/>
          <w:szCs w:val="22"/>
        </w:rPr>
        <w:t>-</w:t>
      </w:r>
      <w:r w:rsidR="00F72D27" w:rsidRPr="007C0AB7">
        <w:rPr>
          <w:sz w:val="22"/>
          <w:szCs w:val="22"/>
        </w:rPr>
        <w:t>садок</w:t>
      </w:r>
      <w:proofErr w:type="spellEnd"/>
      <w:r w:rsidR="00F72D27" w:rsidRPr="007C0AB7">
        <w:rPr>
          <w:sz w:val="22"/>
          <w:szCs w:val="22"/>
        </w:rPr>
        <w:t xml:space="preserve">, </w:t>
      </w:r>
      <w:proofErr w:type="spellStart"/>
      <w:r w:rsidR="00F72D27" w:rsidRPr="007C0AB7">
        <w:rPr>
          <w:sz w:val="22"/>
          <w:szCs w:val="22"/>
        </w:rPr>
        <w:t>наб</w:t>
      </w:r>
      <w:proofErr w:type="spellEnd"/>
      <w:r w:rsidR="00F72D27" w:rsidRPr="007C0AB7">
        <w:rPr>
          <w:sz w:val="22"/>
          <w:szCs w:val="22"/>
        </w:rPr>
        <w:t xml:space="preserve">. Времена года, </w:t>
      </w:r>
      <w:proofErr w:type="spellStart"/>
      <w:r w:rsidR="00F72D27" w:rsidRPr="007C0AB7">
        <w:rPr>
          <w:sz w:val="22"/>
          <w:szCs w:val="22"/>
        </w:rPr>
        <w:t>апарт-отель</w:t>
      </w:r>
      <w:proofErr w:type="spellEnd"/>
      <w:r w:rsidR="00F72D27" w:rsidRPr="007C0AB7">
        <w:rPr>
          <w:sz w:val="22"/>
          <w:szCs w:val="22"/>
        </w:rPr>
        <w:t xml:space="preserve">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в течение </w:t>
      </w:r>
      <w:r w:rsidR="006A37DC">
        <w:rPr>
          <w:sz w:val="22"/>
          <w:szCs w:val="22"/>
        </w:rPr>
        <w:t>70</w:t>
      </w:r>
      <w:r w:rsidR="006A37DC" w:rsidRPr="0061435E">
        <w:rPr>
          <w:sz w:val="22"/>
          <w:szCs w:val="22"/>
        </w:rPr>
        <w:t xml:space="preserve"> </w:t>
      </w:r>
      <w:r w:rsidR="0046192A" w:rsidRPr="0061435E">
        <w:rPr>
          <w:sz w:val="22"/>
          <w:szCs w:val="22"/>
        </w:rPr>
        <w:t>(</w:t>
      </w:r>
      <w:r w:rsidR="006A37DC">
        <w:rPr>
          <w:sz w:val="22"/>
          <w:szCs w:val="22"/>
        </w:rPr>
        <w:t>семидесяти</w:t>
      </w:r>
      <w:r w:rsidR="0046192A" w:rsidRPr="0061435E">
        <w:rPr>
          <w:sz w:val="22"/>
          <w:szCs w:val="22"/>
        </w:rPr>
        <w:t xml:space="preserve">) </w:t>
      </w:r>
      <w:r w:rsidR="00CE45E5" w:rsidRPr="0061435E">
        <w:rPr>
          <w:sz w:val="22"/>
          <w:szCs w:val="22"/>
        </w:rPr>
        <w:t>календарн</w:t>
      </w:r>
      <w:r w:rsidR="00CE45E5">
        <w:rPr>
          <w:sz w:val="22"/>
          <w:szCs w:val="22"/>
        </w:rPr>
        <w:t>ых</w:t>
      </w:r>
      <w:r w:rsidR="00CE45E5" w:rsidRPr="0061435E">
        <w:rPr>
          <w:sz w:val="22"/>
          <w:szCs w:val="22"/>
        </w:rPr>
        <w:t xml:space="preserve"> дн</w:t>
      </w:r>
      <w:r w:rsidR="00CE45E5">
        <w:rPr>
          <w:sz w:val="22"/>
          <w:szCs w:val="22"/>
        </w:rPr>
        <w:t>ей</w:t>
      </w:r>
      <w:r w:rsidR="00CE45E5" w:rsidRPr="0061435E">
        <w:rPr>
          <w:sz w:val="22"/>
          <w:szCs w:val="22"/>
        </w:rPr>
        <w:t xml:space="preserve"> </w:t>
      </w:r>
      <w:r w:rsidR="0046192A" w:rsidRPr="0061435E">
        <w:rPr>
          <w:sz w:val="22"/>
          <w:szCs w:val="22"/>
        </w:rPr>
        <w:t xml:space="preserve">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CE45E5">
        <w:rPr>
          <w:snapToGrid w:val="0"/>
          <w:sz w:val="22"/>
          <w:szCs w:val="22"/>
        </w:rPr>
        <w:t>100</w:t>
      </w:r>
      <w:r w:rsidR="00CE45E5" w:rsidRPr="007C0AB7">
        <w:rPr>
          <w:snapToGrid w:val="0"/>
          <w:sz w:val="22"/>
          <w:szCs w:val="22"/>
        </w:rPr>
        <w:t> </w:t>
      </w:r>
      <w:r w:rsidRPr="007C0AB7">
        <w:rPr>
          <w:snapToGrid w:val="0"/>
          <w:sz w:val="22"/>
          <w:szCs w:val="22"/>
        </w:rPr>
        <w:t>%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CE45E5" w:rsidRPr="00CE45E5">
        <w:rPr>
          <w:sz w:val="22"/>
          <w:szCs w:val="22"/>
          <w:u w:val="single"/>
          <w:lang w:val="tr-TR"/>
        </w:rPr>
        <w:t>e.gurylev</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w:t>
      </w:r>
      <w:proofErr w:type="gramEnd"/>
      <w:r w:rsidR="00AA52A0" w:rsidRPr="007C0AB7">
        <w:rPr>
          <w:sz w:val="22"/>
          <w:szCs w:val="22"/>
        </w:rPr>
        <w:t xml:space="preserve">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w:t>
      </w:r>
      <w:proofErr w:type="gramStart"/>
      <w:r w:rsidRPr="007C0AB7">
        <w:rPr>
          <w:sz w:val="22"/>
          <w:szCs w:val="22"/>
        </w:rPr>
        <w:t xml:space="preserve">является </w:t>
      </w:r>
      <w:r w:rsidR="007C68A8" w:rsidRPr="007C0AB7">
        <w:rPr>
          <w:sz w:val="22"/>
          <w:szCs w:val="22"/>
        </w:rPr>
        <w:t>предельной и подлежит</w:t>
      </w:r>
      <w:proofErr w:type="gramEnd"/>
      <w:r w:rsidR="007C68A8" w:rsidRPr="007C0AB7">
        <w:rPr>
          <w:sz w:val="22"/>
          <w:szCs w:val="22"/>
        </w:rPr>
        <w:t xml:space="preserve">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302EFF">
      <w:pPr>
        <w:pStyle w:val="af7"/>
        <w:numPr>
          <w:ilvl w:val="1"/>
          <w:numId w:val="1"/>
        </w:numPr>
        <w:shd w:val="clear" w:color="auto" w:fill="FFFFFF"/>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973538" w:rsidRDefault="00741500">
      <w:pPr>
        <w:pStyle w:val="af7"/>
        <w:ind w:left="0" w:firstLine="567"/>
        <w:jc w:val="both"/>
        <w:rPr>
          <w:color w:val="000000"/>
          <w:sz w:val="22"/>
          <w:szCs w:val="22"/>
        </w:rPr>
      </w:pPr>
      <w:r>
        <w:rPr>
          <w:color w:val="000000"/>
          <w:sz w:val="22"/>
          <w:szCs w:val="22"/>
        </w:rPr>
        <w:t xml:space="preserve">4.4.1. </w:t>
      </w:r>
      <w:r w:rsidR="00F272E8" w:rsidRPr="00F272E8">
        <w:rPr>
          <w:color w:val="000000"/>
          <w:sz w:val="22"/>
          <w:szCs w:val="22"/>
        </w:rPr>
        <w:t>Покупатель производит предоплату в размере 50% от стоимости поставляемого Товара, указанной в п.4.1. Договора, что составляет</w:t>
      </w:r>
      <w:proofErr w:type="gramStart"/>
      <w:r w:rsidR="00F272E8" w:rsidRPr="00F272E8">
        <w:rPr>
          <w:color w:val="000000"/>
          <w:sz w:val="22"/>
          <w:szCs w:val="22"/>
        </w:rPr>
        <w:t xml:space="preserve"> __________ (______________________) </w:t>
      </w:r>
      <w:proofErr w:type="gramEnd"/>
      <w:r w:rsidR="00F272E8" w:rsidRPr="00F272E8">
        <w:rPr>
          <w:color w:val="000000"/>
          <w:sz w:val="22"/>
          <w:szCs w:val="22"/>
        </w:rPr>
        <w:t>рублей,</w:t>
      </w:r>
      <w:ins w:id="0" w:author="ya.rasenjuk" w:date="2016-08-19T18:00:00Z">
        <w:r w:rsidR="002941B6">
          <w:rPr>
            <w:color w:val="000000"/>
            <w:sz w:val="22"/>
            <w:szCs w:val="22"/>
          </w:rPr>
          <w:t xml:space="preserve"> в том числе НДС 18% ____________</w:t>
        </w:r>
      </w:ins>
      <w:r w:rsidR="00F272E8" w:rsidRPr="00F272E8">
        <w:rPr>
          <w:color w:val="000000"/>
          <w:sz w:val="22"/>
          <w:szCs w:val="22"/>
        </w:rPr>
        <w:t xml:space="preserve"> в течение </w:t>
      </w:r>
      <w:r>
        <w:rPr>
          <w:color w:val="000000"/>
          <w:sz w:val="22"/>
          <w:szCs w:val="22"/>
        </w:rPr>
        <w:t>10</w:t>
      </w:r>
      <w:r w:rsidR="00F272E8" w:rsidRPr="00F272E8">
        <w:rPr>
          <w:color w:val="000000"/>
          <w:sz w:val="22"/>
          <w:szCs w:val="22"/>
        </w:rPr>
        <w:t xml:space="preserve"> (</w:t>
      </w:r>
      <w:r>
        <w:rPr>
          <w:color w:val="000000"/>
          <w:sz w:val="22"/>
          <w:szCs w:val="22"/>
        </w:rPr>
        <w:t>десяти</w:t>
      </w:r>
      <w:r w:rsidR="00F272E8" w:rsidRPr="00F272E8">
        <w:rPr>
          <w:color w:val="000000"/>
          <w:sz w:val="22"/>
          <w:szCs w:val="22"/>
        </w:rPr>
        <w:t>) банковских дней с даты предоставления Поставщиком счета на плату.</w:t>
      </w:r>
    </w:p>
    <w:p w:rsidR="00973538" w:rsidRDefault="00741500">
      <w:pPr>
        <w:pStyle w:val="af7"/>
        <w:ind w:left="0" w:right="-1" w:firstLine="567"/>
        <w:jc w:val="both"/>
        <w:rPr>
          <w:sz w:val="22"/>
          <w:szCs w:val="22"/>
        </w:rPr>
      </w:pPr>
      <w:r>
        <w:rPr>
          <w:color w:val="000000"/>
          <w:sz w:val="22"/>
          <w:szCs w:val="22"/>
        </w:rPr>
        <w:lastRenderedPageBreak/>
        <w:t xml:space="preserve">4.4.2. </w:t>
      </w:r>
      <w:proofErr w:type="gramStart"/>
      <w:r w:rsidR="00F272E8" w:rsidRPr="00F272E8">
        <w:rPr>
          <w:color w:val="000000"/>
          <w:sz w:val="22"/>
          <w:szCs w:val="22"/>
        </w:rPr>
        <w:t>Оставшиеся 50% от стоимости поставляемого Товара, указанной в п.4.1.</w:t>
      </w:r>
      <w:proofErr w:type="gramEnd"/>
      <w:r w:rsidR="00F272E8" w:rsidRPr="00F272E8">
        <w:rPr>
          <w:color w:val="000000"/>
          <w:sz w:val="22"/>
          <w:szCs w:val="22"/>
        </w:rPr>
        <w:t xml:space="preserve"> Договора, что составляет</w:t>
      </w:r>
      <w:proofErr w:type="gramStart"/>
      <w:r w:rsidR="00F272E8" w:rsidRPr="00F272E8">
        <w:rPr>
          <w:color w:val="000000"/>
          <w:sz w:val="22"/>
          <w:szCs w:val="22"/>
        </w:rPr>
        <w:t xml:space="preserve"> ___________ (_________________________) </w:t>
      </w:r>
      <w:proofErr w:type="gramEnd"/>
      <w:r w:rsidR="00F272E8" w:rsidRPr="00F272E8">
        <w:rPr>
          <w:color w:val="000000"/>
          <w:sz w:val="22"/>
          <w:szCs w:val="22"/>
        </w:rPr>
        <w:t xml:space="preserve">рублей, Покупатель оплачивает в течение </w:t>
      </w:r>
      <w:r>
        <w:rPr>
          <w:color w:val="000000"/>
          <w:sz w:val="22"/>
          <w:szCs w:val="22"/>
        </w:rPr>
        <w:t>10</w:t>
      </w:r>
      <w:r w:rsidR="00F272E8" w:rsidRPr="00F272E8">
        <w:rPr>
          <w:color w:val="000000"/>
          <w:sz w:val="22"/>
          <w:szCs w:val="22"/>
        </w:rPr>
        <w:t xml:space="preserve"> (</w:t>
      </w:r>
      <w:r>
        <w:rPr>
          <w:color w:val="000000"/>
          <w:sz w:val="22"/>
          <w:szCs w:val="22"/>
        </w:rPr>
        <w:t>десяти</w:t>
      </w:r>
      <w:r w:rsidR="00F272E8" w:rsidRPr="00F272E8">
        <w:rPr>
          <w:color w:val="000000"/>
          <w:sz w:val="22"/>
          <w:szCs w:val="22"/>
        </w:rPr>
        <w:t>) банковских дней с даты приемки Товара и подписания Сторонами накладной по форме ТОРГ-12.</w:t>
      </w:r>
    </w:p>
    <w:p w:rsidR="008C7216" w:rsidRPr="007C0AB7" w:rsidRDefault="00741500" w:rsidP="00DC7524">
      <w:pPr>
        <w:tabs>
          <w:tab w:val="left" w:pos="1134"/>
        </w:tabs>
        <w:ind w:firstLine="567"/>
        <w:jc w:val="both"/>
        <w:rPr>
          <w:sz w:val="22"/>
          <w:szCs w:val="22"/>
        </w:rPr>
      </w:pPr>
      <w:r>
        <w:rPr>
          <w:sz w:val="22"/>
          <w:szCs w:val="22"/>
        </w:rPr>
        <w:t xml:space="preserve">4.5.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973538" w:rsidRDefault="00741500">
      <w:pPr>
        <w:pStyle w:val="af7"/>
        <w:shd w:val="clear" w:color="auto" w:fill="FFFFFF"/>
        <w:ind w:left="0" w:firstLine="567"/>
        <w:jc w:val="both"/>
        <w:rPr>
          <w:sz w:val="22"/>
          <w:szCs w:val="22"/>
        </w:rPr>
      </w:pPr>
      <w:r>
        <w:rPr>
          <w:sz w:val="22"/>
          <w:szCs w:val="22"/>
        </w:rPr>
        <w:t xml:space="preserve">4.6.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1500">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w:t>
      </w:r>
      <w:proofErr w:type="gramStart"/>
      <w:r w:rsidRPr="007C0AB7">
        <w:rPr>
          <w:sz w:val="22"/>
          <w:szCs w:val="22"/>
        </w:rPr>
        <w:t>следующем</w:t>
      </w:r>
      <w:proofErr w:type="gramEnd"/>
      <w:r w:rsidRPr="007C0AB7">
        <w:rPr>
          <w:sz w:val="22"/>
          <w:szCs w:val="22"/>
        </w:rPr>
        <w:t xml:space="preserve">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w:t>
      </w:r>
      <w:proofErr w:type="spellStart"/>
      <w:r w:rsidRPr="007C0AB7">
        <w:rPr>
          <w:sz w:val="22"/>
          <w:szCs w:val="22"/>
        </w:rPr>
        <w:t>ГОСТов</w:t>
      </w:r>
      <w:proofErr w:type="spellEnd"/>
      <w:r w:rsidRPr="007C0AB7">
        <w:rPr>
          <w:sz w:val="22"/>
          <w:szCs w:val="22"/>
        </w:rPr>
        <w:t xml:space="preserve">, </w:t>
      </w:r>
      <w:proofErr w:type="spellStart"/>
      <w:r w:rsidRPr="007C0AB7">
        <w:rPr>
          <w:sz w:val="22"/>
          <w:szCs w:val="22"/>
        </w:rPr>
        <w:t>СанПиНов</w:t>
      </w:r>
      <w:proofErr w:type="spellEnd"/>
      <w:r w:rsidRPr="007C0AB7">
        <w:rPr>
          <w:sz w:val="22"/>
          <w:szCs w:val="22"/>
        </w:rPr>
        <w:t>,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F74CC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proofErr w:type="spellStart"/>
      <w:r w:rsidRPr="007C0AB7">
        <w:rPr>
          <w:sz w:val="22"/>
          <w:szCs w:val="22"/>
        </w:rPr>
        <w:t>непредоставления</w:t>
      </w:r>
      <w:proofErr w:type="spellEnd"/>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xml:space="preserve"> 2.4 Договора </w:t>
      </w:r>
      <w:r w:rsidRPr="007C0AB7">
        <w:rPr>
          <w:sz w:val="22"/>
          <w:szCs w:val="22"/>
        </w:rPr>
        <w:lastRenderedPageBreak/>
        <w:t>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2A0758" w:rsidRPr="007C0AB7" w:rsidRDefault="002A0758" w:rsidP="00521137">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Pr="00A331F0">
        <w:t xml:space="preserve">до полного </w:t>
      </w:r>
      <w:r w:rsidR="005C7600">
        <w:t>его ис</w:t>
      </w:r>
      <w:r w:rsidRPr="00A331F0">
        <w:t>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6A37DC" w:rsidRPr="00EF5147" w:rsidRDefault="006A37DC" w:rsidP="006A37DC">
      <w:pPr>
        <w:numPr>
          <w:ilvl w:val="1"/>
          <w:numId w:val="1"/>
        </w:numPr>
        <w:tabs>
          <w:tab w:val="left" w:pos="851"/>
          <w:tab w:val="left" w:pos="1134"/>
        </w:tabs>
        <w:ind w:left="0" w:firstLine="567"/>
        <w:contextualSpacing/>
        <w:rPr>
          <w:bCs/>
          <w:sz w:val="22"/>
          <w:szCs w:val="22"/>
        </w:rPr>
      </w:pPr>
      <w:r>
        <w:rPr>
          <w:bCs/>
          <w:sz w:val="22"/>
          <w:szCs w:val="22"/>
        </w:rPr>
        <w:t xml:space="preserve">           </w:t>
      </w:r>
      <w:r w:rsidRPr="00EF5147">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w:t>
      </w:r>
      <w:proofErr w:type="gramStart"/>
      <w:r w:rsidRPr="00EF5147">
        <w:rPr>
          <w:bCs/>
          <w:sz w:val="22"/>
          <w:szCs w:val="22"/>
        </w:rPr>
        <w:t>раскрывать и не передавать</w:t>
      </w:r>
      <w:proofErr w:type="gramEnd"/>
      <w:r w:rsidRPr="00EF5147">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 xml:space="preserve">При передаче конфиденциальной </w:t>
      </w:r>
      <w:proofErr w:type="gramStart"/>
      <w:r w:rsidRPr="00EF5147">
        <w:rPr>
          <w:bCs/>
          <w:sz w:val="22"/>
          <w:szCs w:val="22"/>
        </w:rPr>
        <w:t>информации</w:t>
      </w:r>
      <w:proofErr w:type="gramEnd"/>
      <w:r w:rsidRPr="00EF5147">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6A37DC" w:rsidRPr="00EF5147" w:rsidRDefault="006A37DC" w:rsidP="006A37DC">
      <w:pPr>
        <w:numPr>
          <w:ilvl w:val="1"/>
          <w:numId w:val="1"/>
        </w:numPr>
        <w:tabs>
          <w:tab w:val="left" w:pos="851"/>
          <w:tab w:val="left" w:pos="1134"/>
        </w:tabs>
        <w:ind w:left="0" w:firstLine="567"/>
        <w:contextualSpacing/>
        <w:rPr>
          <w:bCs/>
          <w:sz w:val="22"/>
          <w:szCs w:val="22"/>
        </w:rPr>
      </w:pPr>
      <w:proofErr w:type="gramStart"/>
      <w:r w:rsidRPr="00EF5147">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w:t>
      </w:r>
      <w:proofErr w:type="gramStart"/>
      <w:r w:rsidRPr="00EF5147">
        <w:rPr>
          <w:bCs/>
          <w:sz w:val="22"/>
          <w:szCs w:val="22"/>
        </w:rPr>
        <w:t>несет ответственность в соответствии с законодательством Российской Федерации и обязана</w:t>
      </w:r>
      <w:proofErr w:type="gramEnd"/>
      <w:r w:rsidRPr="00EF5147">
        <w:rPr>
          <w:bCs/>
          <w:sz w:val="22"/>
          <w:szCs w:val="22"/>
        </w:rPr>
        <w:t xml:space="preserve"> возместить другой Стороне причиненные убытки в полном объеме.</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 xml:space="preserve">передаются на рассмотрение в </w:t>
      </w:r>
      <w:r w:rsidRPr="007C0AB7">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устранены</w:t>
      </w:r>
      <w:r w:rsidR="00741500">
        <w:rPr>
          <w:sz w:val="22"/>
          <w:szCs w:val="22"/>
        </w:rPr>
        <w:t xml:space="preserve"> Поставщиком </w:t>
      </w:r>
      <w:r w:rsidRPr="007C0AB7">
        <w:rPr>
          <w:sz w:val="22"/>
          <w:szCs w:val="22"/>
        </w:rPr>
        <w:t xml:space="preserve"> в течение 10 (десяти) календарных дней</w:t>
      </w:r>
      <w:r w:rsidR="00741500">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Все изменения и дополнения к Договору считаются действительными, если они </w:t>
      </w:r>
      <w:proofErr w:type="gramStart"/>
      <w:r w:rsidRPr="007C0AB7">
        <w:rPr>
          <w:sz w:val="22"/>
          <w:szCs w:val="22"/>
        </w:rPr>
        <w:t>оформлены в письменном виде и подписаны</w:t>
      </w:r>
      <w:proofErr w:type="gramEnd"/>
      <w:r w:rsidRPr="007C0AB7">
        <w:rPr>
          <w:sz w:val="22"/>
          <w:szCs w:val="22"/>
        </w:rPr>
        <w:t xml:space="preserve">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7C0AB7">
        <w:rPr>
          <w:sz w:val="22"/>
          <w:szCs w:val="22"/>
        </w:rPr>
        <w:lastRenderedPageBreak/>
        <w:t>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w:t>
      </w:r>
      <w:r w:rsidR="00402021">
        <w:rPr>
          <w:sz w:val="22"/>
          <w:szCs w:val="22"/>
        </w:rPr>
        <w:t>,</w:t>
      </w:r>
      <w:r>
        <w:rPr>
          <w:sz w:val="22"/>
          <w:szCs w:val="22"/>
        </w:rPr>
        <w:t xml:space="preserve">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6B480B">
            <w:pPr>
              <w:rPr>
                <w:b/>
                <w:lang w:val="en-US"/>
              </w:rPr>
            </w:pPr>
            <w:r>
              <w:rPr>
                <w:b/>
                <w:lang w:val="en-US"/>
              </w:rPr>
              <w:t>__________________</w:t>
            </w:r>
          </w:p>
          <w:p w:rsidR="006B480B" w:rsidRDefault="006B480B"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6B480B" w:rsidRDefault="006B480B" w:rsidP="00293E1C">
            <w:pPr>
              <w:tabs>
                <w:tab w:val="left" w:pos="284"/>
                <w:tab w:val="left" w:pos="8364"/>
              </w:tabs>
            </w:pPr>
          </w:p>
          <w:p w:rsidR="006B480B" w:rsidRPr="00F272E8" w:rsidRDefault="00F272E8" w:rsidP="00293E1C">
            <w:pPr>
              <w:tabs>
                <w:tab w:val="left" w:pos="284"/>
                <w:tab w:val="left" w:pos="8364"/>
              </w:tabs>
              <w:rPr>
                <w:lang w:val="en-US"/>
              </w:rPr>
            </w:pPr>
            <w:r>
              <w:rPr>
                <w:lang w:val="en-US"/>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w:t>
            </w:r>
            <w:proofErr w:type="gramStart"/>
            <w:r w:rsidRPr="007C0AB7">
              <w:rPr>
                <w:sz w:val="22"/>
                <w:szCs w:val="22"/>
              </w:rPr>
              <w:t>г</w:t>
            </w:r>
            <w:proofErr w:type="gramEnd"/>
            <w:r w:rsidRPr="007C0AB7">
              <w:rPr>
                <w:sz w:val="22"/>
                <w:szCs w:val="22"/>
              </w:rPr>
              <w:t xml:space="preserve">.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spellStart"/>
            <w:proofErr w:type="gramStart"/>
            <w:r w:rsidRPr="007C0AB7">
              <w:rPr>
                <w:sz w:val="22"/>
                <w:szCs w:val="22"/>
              </w:rPr>
              <w:t>р</w:t>
            </w:r>
            <w:proofErr w:type="spellEnd"/>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1025A7" w:rsidRPr="00EF6429" w:rsidRDefault="001025A7" w:rsidP="001025A7">
      <w:pPr>
        <w:tabs>
          <w:tab w:val="left" w:pos="284"/>
        </w:tabs>
        <w:ind w:firstLine="425"/>
        <w:jc w:val="right"/>
        <w:rPr>
          <w:sz w:val="22"/>
          <w:szCs w:val="22"/>
        </w:rPr>
      </w:pPr>
      <w:r w:rsidRPr="00EF6429">
        <w:rPr>
          <w:sz w:val="22"/>
          <w:szCs w:val="22"/>
        </w:rPr>
        <w:lastRenderedPageBreak/>
        <w:t>Приложение №1</w:t>
      </w:r>
    </w:p>
    <w:p w:rsidR="001025A7" w:rsidRPr="00EF6429" w:rsidRDefault="001025A7" w:rsidP="001025A7">
      <w:pPr>
        <w:tabs>
          <w:tab w:val="left" w:pos="284"/>
        </w:tabs>
        <w:ind w:firstLine="425"/>
        <w:jc w:val="right"/>
        <w:rPr>
          <w:sz w:val="22"/>
          <w:szCs w:val="22"/>
        </w:rPr>
      </w:pPr>
      <w:r w:rsidRPr="00EF6429">
        <w:rPr>
          <w:sz w:val="22"/>
          <w:szCs w:val="22"/>
        </w:rPr>
        <w:t xml:space="preserve"> к Договору поставки товара № __________</w:t>
      </w:r>
    </w:p>
    <w:p w:rsidR="001025A7" w:rsidRPr="00EF6429" w:rsidRDefault="001025A7" w:rsidP="001025A7">
      <w:pPr>
        <w:tabs>
          <w:tab w:val="left" w:pos="284"/>
        </w:tabs>
        <w:ind w:firstLine="425"/>
        <w:jc w:val="right"/>
        <w:rPr>
          <w:sz w:val="22"/>
          <w:szCs w:val="22"/>
        </w:rPr>
      </w:pPr>
      <w:r w:rsidRPr="00EF6429">
        <w:rPr>
          <w:sz w:val="22"/>
          <w:szCs w:val="22"/>
        </w:rPr>
        <w:t>от «__________»__________ 2016 г.</w:t>
      </w:r>
    </w:p>
    <w:p w:rsidR="001025A7" w:rsidRPr="00EF6429" w:rsidRDefault="001025A7" w:rsidP="001025A7">
      <w:pPr>
        <w:tabs>
          <w:tab w:val="left" w:pos="284"/>
        </w:tabs>
        <w:ind w:firstLine="425"/>
        <w:jc w:val="center"/>
        <w:rPr>
          <w:b/>
          <w:sz w:val="22"/>
          <w:szCs w:val="22"/>
          <w:lang w:val="en-US"/>
        </w:rPr>
      </w:pPr>
      <w:r w:rsidRPr="00EF6429">
        <w:rPr>
          <w:b/>
          <w:sz w:val="22"/>
          <w:szCs w:val="22"/>
        </w:rPr>
        <w:t xml:space="preserve">Спецификация </w:t>
      </w:r>
    </w:p>
    <w:p w:rsidR="001025A7" w:rsidRPr="00EF6429" w:rsidRDefault="001025A7" w:rsidP="001025A7">
      <w:pPr>
        <w:tabs>
          <w:tab w:val="left" w:pos="284"/>
        </w:tabs>
        <w:ind w:firstLine="425"/>
        <w:jc w:val="center"/>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1144"/>
        <w:gridCol w:w="2083"/>
        <w:gridCol w:w="4944"/>
        <w:gridCol w:w="1144"/>
        <w:gridCol w:w="1144"/>
        <w:gridCol w:w="1415"/>
        <w:gridCol w:w="1275"/>
        <w:gridCol w:w="1560"/>
      </w:tblGrid>
      <w:tr w:rsidR="001025A7" w:rsidRPr="00EF6429" w:rsidTr="00164B58">
        <w:trPr>
          <w:trHeight w:val="998"/>
        </w:trPr>
        <w:tc>
          <w:tcPr>
            <w:tcW w:w="1144" w:type="dxa"/>
            <w:tcBorders>
              <w:bottom w:val="single" w:sz="4" w:space="0" w:color="auto"/>
            </w:tcBorders>
            <w:shd w:val="clear" w:color="auto" w:fill="auto"/>
            <w:tcMar>
              <w:left w:w="103" w:type="dxa"/>
            </w:tcMar>
            <w:vAlign w:val="center"/>
          </w:tcPr>
          <w:p w:rsidR="001025A7" w:rsidRPr="00EF6429" w:rsidRDefault="001025A7" w:rsidP="001A64D6">
            <w:pPr>
              <w:tabs>
                <w:tab w:val="left" w:pos="195"/>
              </w:tabs>
              <w:jc w:val="center"/>
              <w:rPr>
                <w:b/>
              </w:rPr>
            </w:pPr>
            <w:r w:rsidRPr="00EF6429">
              <w:rPr>
                <w:b/>
                <w:sz w:val="22"/>
                <w:szCs w:val="22"/>
              </w:rPr>
              <w:t xml:space="preserve">№№ </w:t>
            </w:r>
            <w:proofErr w:type="spellStart"/>
            <w:proofErr w:type="gramStart"/>
            <w:r w:rsidRPr="00EF6429">
              <w:rPr>
                <w:b/>
                <w:sz w:val="22"/>
                <w:szCs w:val="22"/>
              </w:rPr>
              <w:t>п</w:t>
            </w:r>
            <w:proofErr w:type="spellEnd"/>
            <w:proofErr w:type="gramEnd"/>
            <w:r w:rsidRPr="00EF6429">
              <w:rPr>
                <w:b/>
                <w:sz w:val="22"/>
                <w:szCs w:val="22"/>
              </w:rPr>
              <w:t>/</w:t>
            </w:r>
            <w:proofErr w:type="spellStart"/>
            <w:r w:rsidRPr="00EF6429">
              <w:rPr>
                <w:b/>
                <w:sz w:val="22"/>
                <w:szCs w:val="22"/>
              </w:rPr>
              <w:t>п</w:t>
            </w:r>
            <w:proofErr w:type="spellEnd"/>
          </w:p>
        </w:tc>
        <w:tc>
          <w:tcPr>
            <w:tcW w:w="2083" w:type="dxa"/>
            <w:tcBorders>
              <w:bottom w:val="single" w:sz="4" w:space="0" w:color="auto"/>
            </w:tcBorders>
            <w:shd w:val="clear" w:color="auto" w:fill="auto"/>
            <w:vAlign w:val="center"/>
          </w:tcPr>
          <w:p w:rsidR="001025A7" w:rsidRPr="00EF6429" w:rsidRDefault="001025A7" w:rsidP="001A64D6">
            <w:pPr>
              <w:jc w:val="center"/>
              <w:rPr>
                <w:b/>
              </w:rPr>
            </w:pPr>
            <w:r w:rsidRPr="00EF6429">
              <w:rPr>
                <w:b/>
                <w:sz w:val="22"/>
                <w:szCs w:val="22"/>
              </w:rPr>
              <w:t>Наименование товара</w:t>
            </w:r>
          </w:p>
        </w:tc>
        <w:tc>
          <w:tcPr>
            <w:tcW w:w="4944" w:type="dxa"/>
            <w:tcBorders>
              <w:bottom w:val="single" w:sz="4" w:space="0" w:color="auto"/>
            </w:tcBorders>
            <w:vAlign w:val="center"/>
          </w:tcPr>
          <w:p w:rsidR="001025A7" w:rsidRPr="00EF6429" w:rsidRDefault="001025A7" w:rsidP="001A64D6">
            <w:pPr>
              <w:jc w:val="center"/>
              <w:rPr>
                <w:b/>
              </w:rPr>
            </w:pPr>
            <w:r w:rsidRPr="00EF6429">
              <w:rPr>
                <w:b/>
                <w:sz w:val="22"/>
                <w:szCs w:val="22"/>
              </w:rPr>
              <w:t>Технические и функциональные характеристики</w:t>
            </w:r>
          </w:p>
        </w:tc>
        <w:tc>
          <w:tcPr>
            <w:tcW w:w="1144" w:type="dxa"/>
            <w:tcBorders>
              <w:bottom w:val="single" w:sz="4" w:space="0" w:color="auto"/>
            </w:tcBorders>
            <w:shd w:val="clear" w:color="auto" w:fill="auto"/>
            <w:vAlign w:val="center"/>
          </w:tcPr>
          <w:p w:rsidR="001025A7" w:rsidRPr="00EF6429" w:rsidRDefault="001025A7" w:rsidP="001A64D6">
            <w:pPr>
              <w:jc w:val="center"/>
              <w:rPr>
                <w:b/>
              </w:rPr>
            </w:pPr>
            <w:r w:rsidRPr="00EF6429">
              <w:rPr>
                <w:b/>
                <w:sz w:val="22"/>
                <w:szCs w:val="22"/>
              </w:rPr>
              <w:t xml:space="preserve"> Кол-во   </w:t>
            </w:r>
          </w:p>
          <w:p w:rsidR="001025A7" w:rsidRPr="00EF6429" w:rsidRDefault="001025A7" w:rsidP="001A64D6">
            <w:pPr>
              <w:widowControl w:val="0"/>
              <w:jc w:val="center"/>
              <w:rPr>
                <w:b/>
              </w:rPr>
            </w:pPr>
            <w:r w:rsidRPr="00EF6429">
              <w:rPr>
                <w:b/>
                <w:sz w:val="22"/>
                <w:szCs w:val="22"/>
              </w:rPr>
              <w:t>товара</w:t>
            </w:r>
          </w:p>
        </w:tc>
        <w:tc>
          <w:tcPr>
            <w:tcW w:w="1144" w:type="dxa"/>
            <w:tcBorders>
              <w:bottom w:val="single" w:sz="4" w:space="0" w:color="auto"/>
            </w:tcBorders>
            <w:vAlign w:val="center"/>
          </w:tcPr>
          <w:p w:rsidR="001025A7" w:rsidRPr="00EF6429" w:rsidRDefault="001025A7" w:rsidP="001A64D6">
            <w:pPr>
              <w:jc w:val="center"/>
              <w:rPr>
                <w:b/>
              </w:rPr>
            </w:pPr>
            <w:r w:rsidRPr="00EF6429">
              <w:rPr>
                <w:b/>
                <w:sz w:val="22"/>
                <w:szCs w:val="22"/>
              </w:rPr>
              <w:t xml:space="preserve">Ед. </w:t>
            </w:r>
            <w:proofErr w:type="spellStart"/>
            <w:r w:rsidRPr="00EF6429">
              <w:rPr>
                <w:b/>
                <w:sz w:val="22"/>
                <w:szCs w:val="22"/>
              </w:rPr>
              <w:t>изм</w:t>
            </w:r>
            <w:proofErr w:type="spellEnd"/>
            <w:r w:rsidRPr="00EF6429">
              <w:rPr>
                <w:b/>
                <w:sz w:val="22"/>
                <w:szCs w:val="22"/>
              </w:rPr>
              <w:t>.</w:t>
            </w:r>
          </w:p>
        </w:tc>
        <w:tc>
          <w:tcPr>
            <w:tcW w:w="1415" w:type="dxa"/>
            <w:tcBorders>
              <w:bottom w:val="single" w:sz="4" w:space="0" w:color="auto"/>
            </w:tcBorders>
          </w:tcPr>
          <w:p w:rsidR="001025A7" w:rsidRPr="00EF6429" w:rsidRDefault="001025A7" w:rsidP="001A64D6">
            <w:pPr>
              <w:jc w:val="center"/>
              <w:rPr>
                <w:b/>
              </w:rPr>
            </w:pPr>
            <w:r w:rsidRPr="00EF6429">
              <w:rPr>
                <w:b/>
                <w:sz w:val="22"/>
                <w:szCs w:val="22"/>
              </w:rPr>
              <w:t xml:space="preserve">Цена за ед. в руб. (с НДС) </w:t>
            </w:r>
          </w:p>
        </w:tc>
        <w:tc>
          <w:tcPr>
            <w:tcW w:w="1275" w:type="dxa"/>
            <w:tcBorders>
              <w:bottom w:val="single" w:sz="4" w:space="0" w:color="auto"/>
            </w:tcBorders>
          </w:tcPr>
          <w:p w:rsidR="001025A7" w:rsidRPr="00EF6429" w:rsidRDefault="001025A7" w:rsidP="001A64D6">
            <w:pPr>
              <w:jc w:val="center"/>
              <w:rPr>
                <w:b/>
              </w:rPr>
            </w:pPr>
            <w:r w:rsidRPr="00EF6429">
              <w:rPr>
                <w:b/>
                <w:sz w:val="22"/>
                <w:szCs w:val="22"/>
              </w:rPr>
              <w:t>Ставка НДС, 18% в руб.</w:t>
            </w:r>
          </w:p>
        </w:tc>
        <w:tc>
          <w:tcPr>
            <w:tcW w:w="1560" w:type="dxa"/>
            <w:tcBorders>
              <w:bottom w:val="single" w:sz="4" w:space="0" w:color="auto"/>
            </w:tcBorders>
          </w:tcPr>
          <w:p w:rsidR="001025A7" w:rsidRPr="00EF6429" w:rsidRDefault="001025A7" w:rsidP="001A64D6">
            <w:pPr>
              <w:jc w:val="center"/>
              <w:rPr>
                <w:b/>
              </w:rPr>
            </w:pPr>
            <w:r w:rsidRPr="00EF6429">
              <w:rPr>
                <w:b/>
                <w:sz w:val="22"/>
                <w:szCs w:val="22"/>
              </w:rPr>
              <w:t>Общая стоимость в руб., в т.ч. НДС</w:t>
            </w:r>
          </w:p>
        </w:tc>
      </w:tr>
      <w:tr w:rsidR="001025A7" w:rsidRPr="00EF6429" w:rsidTr="00164B58">
        <w:trPr>
          <w:trHeight w:val="403"/>
        </w:trPr>
        <w:tc>
          <w:tcPr>
            <w:tcW w:w="1144" w:type="dxa"/>
            <w:tcBorders>
              <w:top w:val="single" w:sz="4" w:space="0" w:color="auto"/>
              <w:bottom w:val="single" w:sz="4" w:space="0" w:color="auto"/>
            </w:tcBorders>
            <w:shd w:val="clear" w:color="auto" w:fill="auto"/>
            <w:tcMar>
              <w:left w:w="103" w:type="dxa"/>
            </w:tcMar>
            <w:vAlign w:val="center"/>
          </w:tcPr>
          <w:p w:rsidR="001025A7" w:rsidRPr="00EF6429" w:rsidRDefault="001025A7" w:rsidP="001025A7">
            <w:pPr>
              <w:pStyle w:val="af5"/>
              <w:widowControl w:val="0"/>
              <w:numPr>
                <w:ilvl w:val="0"/>
                <w:numId w:val="23"/>
              </w:numPr>
              <w:suppressAutoHyphens/>
              <w:ind w:right="-107"/>
              <w:jc w:val="center"/>
            </w:pPr>
          </w:p>
        </w:tc>
        <w:tc>
          <w:tcPr>
            <w:tcW w:w="2083" w:type="dxa"/>
            <w:tcBorders>
              <w:top w:val="single" w:sz="4" w:space="0" w:color="auto"/>
              <w:bottom w:val="single" w:sz="4" w:space="0" w:color="auto"/>
            </w:tcBorders>
            <w:vAlign w:val="center"/>
          </w:tcPr>
          <w:p w:rsidR="00164B58" w:rsidRDefault="00164B58" w:rsidP="00164B58">
            <w:pPr>
              <w:rPr>
                <w:color w:val="000000"/>
              </w:rPr>
            </w:pPr>
            <w:r>
              <w:rPr>
                <w:color w:val="000000"/>
                <w:sz w:val="22"/>
                <w:szCs w:val="22"/>
              </w:rPr>
              <w:t>Портативная установка для измерения давления и расхода воды FLOWMASTER</w:t>
            </w:r>
          </w:p>
          <w:p w:rsidR="001025A7" w:rsidRPr="00701512" w:rsidRDefault="001025A7" w:rsidP="001A64D6">
            <w:pPr>
              <w:rPr>
                <w:color w:val="000000"/>
              </w:rPr>
            </w:pPr>
          </w:p>
        </w:tc>
        <w:tc>
          <w:tcPr>
            <w:tcW w:w="4944" w:type="dxa"/>
            <w:tcBorders>
              <w:top w:val="single" w:sz="4" w:space="0" w:color="auto"/>
              <w:bottom w:val="single" w:sz="4" w:space="0" w:color="auto"/>
            </w:tcBorders>
          </w:tcPr>
          <w:p w:rsidR="00164B58" w:rsidRPr="00164B58" w:rsidRDefault="00164B58" w:rsidP="00164B58">
            <w:proofErr w:type="spellStart"/>
            <w:r w:rsidRPr="00164B58">
              <w:t>Встроеный</w:t>
            </w:r>
            <w:proofErr w:type="spellEnd"/>
            <w:r w:rsidRPr="00164B58">
              <w:t xml:space="preserve"> аккумулятор с зарядным устройством 12</w:t>
            </w:r>
            <w:proofErr w:type="gramStart"/>
            <w:r w:rsidRPr="00164B58">
              <w:t xml:space="preserve"> В</w:t>
            </w:r>
            <w:proofErr w:type="gramEnd"/>
            <w:r w:rsidRPr="00164B58">
              <w:t xml:space="preserve">,  2.4 </w:t>
            </w:r>
            <w:proofErr w:type="spellStart"/>
            <w:r w:rsidRPr="00164B58">
              <w:t>Ач</w:t>
            </w:r>
            <w:proofErr w:type="spellEnd"/>
          </w:p>
          <w:p w:rsidR="00164B58" w:rsidRPr="00164B58" w:rsidRDefault="00164B58" w:rsidP="00164B58">
            <w:r w:rsidRPr="00164B58">
              <w:t>Диапазон температур -10… +50 °C</w:t>
            </w:r>
          </w:p>
          <w:p w:rsidR="00164B58" w:rsidRPr="00164B58" w:rsidRDefault="00164B58" w:rsidP="00164B58">
            <w:r w:rsidRPr="00164B58">
              <w:t>Прибор для измерения скорости потока воды:</w:t>
            </w:r>
          </w:p>
          <w:p w:rsidR="00164B58" w:rsidRPr="00164B58" w:rsidRDefault="00164B58" w:rsidP="00164B58">
            <w:r w:rsidRPr="00164B58">
              <w:t>Тип Электромагнитный</w:t>
            </w:r>
          </w:p>
          <w:p w:rsidR="00164B58" w:rsidRPr="00164B58" w:rsidRDefault="00164B58" w:rsidP="00164B58">
            <w:r w:rsidRPr="00164B58">
              <w:t>Пределы измерений 30 – 3000 л/мин.</w:t>
            </w:r>
          </w:p>
          <w:p w:rsidR="00164B58" w:rsidRPr="00164B58" w:rsidRDefault="00164B58" w:rsidP="00164B58">
            <w:r w:rsidRPr="00164B58">
              <w:t>Точность измерений 30-750 л/мин. ± 15 л/мин.&gt;750 л/мин. ± 2%</w:t>
            </w:r>
          </w:p>
          <w:p w:rsidR="00164B58" w:rsidRPr="00164B58" w:rsidRDefault="00164B58" w:rsidP="00164B58">
            <w:proofErr w:type="gramStart"/>
            <w:r w:rsidRPr="00164B58">
              <w:t>Рабочее</w:t>
            </w:r>
            <w:proofErr w:type="gramEnd"/>
            <w:r w:rsidRPr="00164B58">
              <w:t xml:space="preserve"> давление16 бар, макс. 25 бар</w:t>
            </w:r>
          </w:p>
          <w:p w:rsidR="00164B58" w:rsidRPr="00164B58" w:rsidRDefault="00164B58" w:rsidP="00164B58">
            <w:r w:rsidRPr="00164B58">
              <w:t xml:space="preserve">Манометр:                                                                                                                                Пределы измерений 0-25 бар, ± </w:t>
            </w:r>
            <w:proofErr w:type="spellStart"/>
            <w:r w:rsidRPr="00164B58">
              <w:t>l</w:t>
            </w:r>
            <w:proofErr w:type="spellEnd"/>
            <w:r w:rsidRPr="00164B58">
              <w:t xml:space="preserve"> %,  60 мм</w:t>
            </w:r>
            <w:proofErr w:type="gramStart"/>
            <w:r w:rsidRPr="00164B58">
              <w:t>0</w:t>
            </w:r>
            <w:proofErr w:type="gramEnd"/>
            <w:r w:rsidRPr="00164B58">
              <w:t xml:space="preserve"> </w:t>
            </w:r>
            <w:proofErr w:type="spellStart"/>
            <w:r w:rsidRPr="00164B58">
              <w:t>analog</w:t>
            </w:r>
            <w:proofErr w:type="spellEnd"/>
            <w:r w:rsidRPr="00164B58">
              <w:t xml:space="preserve"> </w:t>
            </w:r>
            <w:proofErr w:type="spellStart"/>
            <w:r w:rsidRPr="00164B58">
              <w:t>scale</w:t>
            </w:r>
            <w:proofErr w:type="spellEnd"/>
          </w:p>
          <w:p w:rsidR="00164B58" w:rsidRPr="00164B58" w:rsidRDefault="00164B58" w:rsidP="00164B58">
            <w:r w:rsidRPr="00164B58">
              <w:t>Вес13 кг</w:t>
            </w:r>
          </w:p>
          <w:p w:rsidR="00701512" w:rsidRPr="00701512" w:rsidRDefault="00164B58" w:rsidP="001A64D6">
            <w:pPr>
              <w:rPr>
                <w:color w:val="000000"/>
              </w:rPr>
            </w:pPr>
            <w:r w:rsidRPr="00164B58">
              <w:t xml:space="preserve">Габаритные размеры 210 </w:t>
            </w:r>
            <w:proofErr w:type="spellStart"/>
            <w:r w:rsidRPr="00164B58">
              <w:t>х</w:t>
            </w:r>
            <w:proofErr w:type="spellEnd"/>
            <w:r w:rsidRPr="00164B58">
              <w:t xml:space="preserve"> 240 </w:t>
            </w:r>
            <w:proofErr w:type="spellStart"/>
            <w:r w:rsidRPr="00164B58">
              <w:t>х</w:t>
            </w:r>
            <w:proofErr w:type="spellEnd"/>
            <w:r w:rsidRPr="00164B58">
              <w:t xml:space="preserve"> 390 мм</w:t>
            </w:r>
          </w:p>
        </w:tc>
        <w:tc>
          <w:tcPr>
            <w:tcW w:w="1144" w:type="dxa"/>
            <w:tcBorders>
              <w:top w:val="single" w:sz="4" w:space="0" w:color="auto"/>
              <w:bottom w:val="single" w:sz="4" w:space="0" w:color="auto"/>
            </w:tcBorders>
            <w:vAlign w:val="center"/>
          </w:tcPr>
          <w:p w:rsidR="001025A7" w:rsidRPr="00EF6429" w:rsidRDefault="00164B58" w:rsidP="001A64D6">
            <w:pPr>
              <w:jc w:val="center"/>
              <w:rPr>
                <w:color w:val="000000"/>
              </w:rPr>
            </w:pPr>
            <w:r>
              <w:rPr>
                <w:color w:val="000000"/>
              </w:rPr>
              <w:t>1</w:t>
            </w:r>
          </w:p>
        </w:tc>
        <w:tc>
          <w:tcPr>
            <w:tcW w:w="1144" w:type="dxa"/>
            <w:tcBorders>
              <w:top w:val="single" w:sz="4" w:space="0" w:color="auto"/>
              <w:bottom w:val="single" w:sz="4" w:space="0" w:color="auto"/>
            </w:tcBorders>
            <w:vAlign w:val="center"/>
          </w:tcPr>
          <w:p w:rsidR="001025A7" w:rsidRPr="00EF6429" w:rsidRDefault="001025A7" w:rsidP="001A64D6">
            <w:pPr>
              <w:jc w:val="center"/>
              <w:rPr>
                <w:color w:val="000000"/>
              </w:rPr>
            </w:pPr>
            <w:proofErr w:type="spellStart"/>
            <w:proofErr w:type="gramStart"/>
            <w:r w:rsidRPr="00EF6429">
              <w:rPr>
                <w:color w:val="000000"/>
                <w:sz w:val="22"/>
                <w:szCs w:val="22"/>
              </w:rPr>
              <w:t>шт</w:t>
            </w:r>
            <w:proofErr w:type="spellEnd"/>
            <w:proofErr w:type="gramEnd"/>
          </w:p>
        </w:tc>
        <w:tc>
          <w:tcPr>
            <w:tcW w:w="1415" w:type="dxa"/>
            <w:tcBorders>
              <w:top w:val="single" w:sz="4" w:space="0" w:color="auto"/>
              <w:bottom w:val="single" w:sz="4" w:space="0" w:color="auto"/>
            </w:tcBorders>
          </w:tcPr>
          <w:p w:rsidR="001025A7" w:rsidRPr="00EF6429" w:rsidRDefault="001025A7"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1025A7" w:rsidRPr="00EF6429" w:rsidRDefault="001025A7"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1025A7" w:rsidRPr="00EF6429" w:rsidRDefault="001025A7" w:rsidP="001A64D6">
            <w:pPr>
              <w:pStyle w:val="aff2"/>
              <w:jc w:val="center"/>
              <w:rPr>
                <w:rFonts w:ascii="Times New Roman" w:hAnsi="Times New Roman"/>
              </w:rPr>
            </w:pPr>
          </w:p>
        </w:tc>
      </w:tr>
      <w:tr w:rsidR="00164B58" w:rsidRPr="00EF6429" w:rsidTr="00164B58">
        <w:trPr>
          <w:trHeight w:val="403"/>
        </w:trPr>
        <w:tc>
          <w:tcPr>
            <w:tcW w:w="1144" w:type="dxa"/>
            <w:tcBorders>
              <w:top w:val="single" w:sz="4" w:space="0" w:color="auto"/>
              <w:bottom w:val="single" w:sz="4" w:space="0" w:color="auto"/>
            </w:tcBorders>
            <w:shd w:val="clear" w:color="auto" w:fill="auto"/>
            <w:tcMar>
              <w:left w:w="103" w:type="dxa"/>
            </w:tcMar>
            <w:vAlign w:val="center"/>
          </w:tcPr>
          <w:p w:rsidR="00164B58" w:rsidRPr="00EF6429" w:rsidRDefault="00164B58" w:rsidP="001025A7">
            <w:pPr>
              <w:pStyle w:val="af5"/>
              <w:widowControl w:val="0"/>
              <w:numPr>
                <w:ilvl w:val="0"/>
                <w:numId w:val="23"/>
              </w:numPr>
              <w:suppressAutoHyphens/>
              <w:ind w:right="-107"/>
              <w:jc w:val="center"/>
            </w:pPr>
          </w:p>
        </w:tc>
        <w:tc>
          <w:tcPr>
            <w:tcW w:w="2083" w:type="dxa"/>
            <w:tcBorders>
              <w:top w:val="single" w:sz="4" w:space="0" w:color="auto"/>
              <w:bottom w:val="single" w:sz="4" w:space="0" w:color="auto"/>
            </w:tcBorders>
            <w:vAlign w:val="center"/>
          </w:tcPr>
          <w:p w:rsidR="00164B58" w:rsidRDefault="00164B58" w:rsidP="00164B58">
            <w:pPr>
              <w:rPr>
                <w:color w:val="000000"/>
              </w:rPr>
            </w:pPr>
            <w:r>
              <w:rPr>
                <w:color w:val="000000"/>
                <w:sz w:val="22"/>
                <w:szCs w:val="22"/>
              </w:rPr>
              <w:t>Транспортный кейс</w:t>
            </w:r>
          </w:p>
          <w:p w:rsidR="00164B58" w:rsidRDefault="00164B58" w:rsidP="00164B58">
            <w:pPr>
              <w:rPr>
                <w:color w:val="000000"/>
              </w:rPr>
            </w:pPr>
          </w:p>
        </w:tc>
        <w:tc>
          <w:tcPr>
            <w:tcW w:w="4944" w:type="dxa"/>
            <w:tcBorders>
              <w:top w:val="single" w:sz="4" w:space="0" w:color="auto"/>
              <w:bottom w:val="single" w:sz="4" w:space="0" w:color="auto"/>
            </w:tcBorders>
          </w:tcPr>
          <w:p w:rsidR="00164B58" w:rsidRDefault="00164B58" w:rsidP="00164B58">
            <w:pPr>
              <w:rPr>
                <w:color w:val="000000"/>
              </w:rPr>
            </w:pPr>
            <w:r>
              <w:rPr>
                <w:color w:val="000000"/>
                <w:sz w:val="22"/>
                <w:szCs w:val="22"/>
              </w:rPr>
              <w:t xml:space="preserve">Предназначение: для транспортировки прибора FLOWMASTER                                              Материал: </w:t>
            </w:r>
            <w:proofErr w:type="spellStart"/>
            <w:r>
              <w:rPr>
                <w:color w:val="000000"/>
                <w:sz w:val="22"/>
                <w:szCs w:val="22"/>
              </w:rPr>
              <w:t>аллюминий</w:t>
            </w:r>
            <w:proofErr w:type="spellEnd"/>
          </w:p>
          <w:p w:rsidR="00164B58" w:rsidRPr="00164B58" w:rsidRDefault="00164B58" w:rsidP="00164B58">
            <w:pPr>
              <w:rPr>
                <w:b/>
              </w:rPr>
            </w:pPr>
          </w:p>
        </w:tc>
        <w:tc>
          <w:tcPr>
            <w:tcW w:w="1144" w:type="dxa"/>
            <w:tcBorders>
              <w:top w:val="single" w:sz="4" w:space="0" w:color="auto"/>
              <w:bottom w:val="single" w:sz="4" w:space="0" w:color="auto"/>
            </w:tcBorders>
            <w:vAlign w:val="center"/>
          </w:tcPr>
          <w:p w:rsidR="00164B58" w:rsidRDefault="00164B58" w:rsidP="001A64D6">
            <w:pPr>
              <w:jc w:val="center"/>
              <w:rPr>
                <w:color w:val="000000"/>
              </w:rPr>
            </w:pPr>
            <w:r>
              <w:rPr>
                <w:color w:val="000000"/>
              </w:rPr>
              <w:t>1</w:t>
            </w:r>
          </w:p>
        </w:tc>
        <w:tc>
          <w:tcPr>
            <w:tcW w:w="1144" w:type="dxa"/>
            <w:tcBorders>
              <w:top w:val="single" w:sz="4" w:space="0" w:color="auto"/>
              <w:bottom w:val="single" w:sz="4" w:space="0" w:color="auto"/>
            </w:tcBorders>
            <w:vAlign w:val="center"/>
          </w:tcPr>
          <w:p w:rsidR="00164B58" w:rsidRPr="00EF6429" w:rsidRDefault="00164B58" w:rsidP="001A64D6">
            <w:pPr>
              <w:jc w:val="center"/>
              <w:rPr>
                <w:color w:val="000000"/>
              </w:rPr>
            </w:pPr>
            <w:proofErr w:type="spellStart"/>
            <w:proofErr w:type="gramStart"/>
            <w:r>
              <w:rPr>
                <w:color w:val="000000"/>
                <w:sz w:val="22"/>
                <w:szCs w:val="22"/>
              </w:rPr>
              <w:t>шт</w:t>
            </w:r>
            <w:proofErr w:type="spellEnd"/>
            <w:proofErr w:type="gramEnd"/>
          </w:p>
        </w:tc>
        <w:tc>
          <w:tcPr>
            <w:tcW w:w="141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r>
      <w:tr w:rsidR="00164B58" w:rsidRPr="00EF6429" w:rsidTr="00164B58">
        <w:trPr>
          <w:trHeight w:val="403"/>
        </w:trPr>
        <w:tc>
          <w:tcPr>
            <w:tcW w:w="1144" w:type="dxa"/>
            <w:tcBorders>
              <w:top w:val="single" w:sz="4" w:space="0" w:color="auto"/>
              <w:bottom w:val="single" w:sz="4" w:space="0" w:color="auto"/>
            </w:tcBorders>
            <w:shd w:val="clear" w:color="auto" w:fill="auto"/>
            <w:tcMar>
              <w:left w:w="103" w:type="dxa"/>
            </w:tcMar>
            <w:vAlign w:val="center"/>
          </w:tcPr>
          <w:p w:rsidR="00164B58" w:rsidRPr="00EF6429" w:rsidRDefault="00164B58" w:rsidP="001025A7">
            <w:pPr>
              <w:pStyle w:val="af5"/>
              <w:widowControl w:val="0"/>
              <w:numPr>
                <w:ilvl w:val="0"/>
                <w:numId w:val="23"/>
              </w:numPr>
              <w:suppressAutoHyphens/>
              <w:ind w:right="-107"/>
              <w:jc w:val="center"/>
            </w:pPr>
          </w:p>
        </w:tc>
        <w:tc>
          <w:tcPr>
            <w:tcW w:w="2083" w:type="dxa"/>
            <w:tcBorders>
              <w:top w:val="single" w:sz="4" w:space="0" w:color="auto"/>
              <w:bottom w:val="single" w:sz="4" w:space="0" w:color="auto"/>
            </w:tcBorders>
            <w:vAlign w:val="center"/>
          </w:tcPr>
          <w:p w:rsidR="00164B58" w:rsidRDefault="00164B58" w:rsidP="00164B58">
            <w:pPr>
              <w:rPr>
                <w:color w:val="000000"/>
              </w:rPr>
            </w:pPr>
            <w:r>
              <w:rPr>
                <w:color w:val="000000"/>
                <w:sz w:val="22"/>
                <w:szCs w:val="22"/>
              </w:rPr>
              <w:t xml:space="preserve">Набор </w:t>
            </w:r>
            <w:proofErr w:type="spellStart"/>
            <w:r>
              <w:rPr>
                <w:color w:val="000000"/>
                <w:sz w:val="22"/>
                <w:szCs w:val="22"/>
              </w:rPr>
              <w:t>партубков</w:t>
            </w:r>
            <w:proofErr w:type="spellEnd"/>
            <w:r>
              <w:rPr>
                <w:color w:val="000000"/>
                <w:sz w:val="22"/>
                <w:szCs w:val="22"/>
              </w:rPr>
              <w:t xml:space="preserve"> с </w:t>
            </w:r>
            <w:proofErr w:type="spellStart"/>
            <w:r>
              <w:rPr>
                <w:color w:val="000000"/>
                <w:sz w:val="22"/>
                <w:szCs w:val="22"/>
              </w:rPr>
              <w:t>вентелем</w:t>
            </w:r>
            <w:proofErr w:type="spellEnd"/>
            <w:r>
              <w:rPr>
                <w:color w:val="000000"/>
                <w:sz w:val="22"/>
                <w:szCs w:val="22"/>
              </w:rPr>
              <w:t xml:space="preserve"> и набор насадок 9, 12, 16, 22</w:t>
            </w:r>
          </w:p>
          <w:p w:rsidR="00164B58" w:rsidRDefault="00164B58" w:rsidP="00164B58">
            <w:pPr>
              <w:rPr>
                <w:color w:val="000000"/>
              </w:rPr>
            </w:pPr>
          </w:p>
          <w:p w:rsidR="00164B58" w:rsidRDefault="00164B58" w:rsidP="00164B58">
            <w:pPr>
              <w:rPr>
                <w:color w:val="000000"/>
              </w:rPr>
            </w:pPr>
          </w:p>
        </w:tc>
        <w:tc>
          <w:tcPr>
            <w:tcW w:w="4944" w:type="dxa"/>
            <w:tcBorders>
              <w:top w:val="single" w:sz="4" w:space="0" w:color="auto"/>
              <w:bottom w:val="single" w:sz="4" w:space="0" w:color="auto"/>
            </w:tcBorders>
          </w:tcPr>
          <w:p w:rsidR="00164B58" w:rsidRDefault="00164B58" w:rsidP="00164B58">
            <w:pPr>
              <w:rPr>
                <w:b/>
                <w:bCs/>
                <w:color w:val="000000"/>
              </w:rPr>
            </w:pPr>
            <w:r>
              <w:rPr>
                <w:color w:val="000000"/>
                <w:sz w:val="22"/>
                <w:szCs w:val="22"/>
              </w:rPr>
              <w:t xml:space="preserve">Предназначение: для подключения прибора FLOWMASTER к измеряемому трубопроводу     </w:t>
            </w:r>
            <w:r>
              <w:rPr>
                <w:b/>
                <w:bCs/>
                <w:color w:val="000000"/>
                <w:sz w:val="22"/>
                <w:szCs w:val="22"/>
              </w:rPr>
              <w:t xml:space="preserve">                                     </w:t>
            </w:r>
          </w:p>
          <w:p w:rsidR="00164B58" w:rsidRPr="00164B58" w:rsidRDefault="00164B58" w:rsidP="00164B58">
            <w:pPr>
              <w:rPr>
                <w:b/>
              </w:rPr>
            </w:pPr>
          </w:p>
        </w:tc>
        <w:tc>
          <w:tcPr>
            <w:tcW w:w="1144" w:type="dxa"/>
            <w:tcBorders>
              <w:top w:val="single" w:sz="4" w:space="0" w:color="auto"/>
              <w:bottom w:val="single" w:sz="4" w:space="0" w:color="auto"/>
            </w:tcBorders>
            <w:vAlign w:val="center"/>
          </w:tcPr>
          <w:p w:rsidR="00164B58" w:rsidRDefault="00164B58" w:rsidP="001A64D6">
            <w:pPr>
              <w:jc w:val="center"/>
              <w:rPr>
                <w:color w:val="000000"/>
              </w:rPr>
            </w:pPr>
            <w:r>
              <w:rPr>
                <w:color w:val="000000"/>
              </w:rPr>
              <w:t>1</w:t>
            </w:r>
          </w:p>
        </w:tc>
        <w:tc>
          <w:tcPr>
            <w:tcW w:w="1144" w:type="dxa"/>
            <w:tcBorders>
              <w:top w:val="single" w:sz="4" w:space="0" w:color="auto"/>
              <w:bottom w:val="single" w:sz="4" w:space="0" w:color="auto"/>
            </w:tcBorders>
            <w:vAlign w:val="center"/>
          </w:tcPr>
          <w:p w:rsidR="00164B58" w:rsidRPr="00EF6429" w:rsidRDefault="00164B58" w:rsidP="001A64D6">
            <w:pPr>
              <w:jc w:val="center"/>
              <w:rPr>
                <w:color w:val="000000"/>
              </w:rPr>
            </w:pPr>
            <w:proofErr w:type="spellStart"/>
            <w:proofErr w:type="gramStart"/>
            <w:r>
              <w:rPr>
                <w:color w:val="000000"/>
                <w:sz w:val="22"/>
                <w:szCs w:val="22"/>
              </w:rPr>
              <w:t>шт</w:t>
            </w:r>
            <w:proofErr w:type="spellEnd"/>
            <w:proofErr w:type="gramEnd"/>
          </w:p>
        </w:tc>
        <w:tc>
          <w:tcPr>
            <w:tcW w:w="141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r>
      <w:tr w:rsidR="00164B58" w:rsidRPr="00EF6429" w:rsidTr="00164B58">
        <w:trPr>
          <w:trHeight w:val="403"/>
        </w:trPr>
        <w:tc>
          <w:tcPr>
            <w:tcW w:w="1144" w:type="dxa"/>
            <w:tcBorders>
              <w:top w:val="single" w:sz="4" w:space="0" w:color="auto"/>
              <w:bottom w:val="single" w:sz="4" w:space="0" w:color="auto"/>
            </w:tcBorders>
            <w:shd w:val="clear" w:color="auto" w:fill="auto"/>
            <w:tcMar>
              <w:left w:w="103" w:type="dxa"/>
            </w:tcMar>
            <w:vAlign w:val="center"/>
          </w:tcPr>
          <w:p w:rsidR="00164B58" w:rsidRPr="00EF6429" w:rsidRDefault="00164B58" w:rsidP="001025A7">
            <w:pPr>
              <w:pStyle w:val="af5"/>
              <w:widowControl w:val="0"/>
              <w:numPr>
                <w:ilvl w:val="0"/>
                <w:numId w:val="23"/>
              </w:numPr>
              <w:suppressAutoHyphens/>
              <w:ind w:right="-107"/>
              <w:jc w:val="center"/>
            </w:pPr>
          </w:p>
        </w:tc>
        <w:tc>
          <w:tcPr>
            <w:tcW w:w="2083" w:type="dxa"/>
            <w:tcBorders>
              <w:top w:val="single" w:sz="4" w:space="0" w:color="auto"/>
              <w:bottom w:val="single" w:sz="4" w:space="0" w:color="auto"/>
            </w:tcBorders>
            <w:vAlign w:val="center"/>
          </w:tcPr>
          <w:p w:rsidR="00164B58" w:rsidRDefault="00164B58" w:rsidP="00164B58">
            <w:pPr>
              <w:rPr>
                <w:color w:val="000000"/>
              </w:rPr>
            </w:pPr>
            <w:r>
              <w:rPr>
                <w:color w:val="000000"/>
                <w:sz w:val="22"/>
                <w:szCs w:val="22"/>
              </w:rPr>
              <w:t xml:space="preserve">Интерфейс данных </w:t>
            </w:r>
            <w:r>
              <w:rPr>
                <w:color w:val="000000"/>
                <w:sz w:val="22"/>
                <w:szCs w:val="22"/>
              </w:rPr>
              <w:lastRenderedPageBreak/>
              <w:t>для оценки электронных измерений</w:t>
            </w:r>
          </w:p>
          <w:p w:rsidR="00164B58" w:rsidRDefault="00164B58" w:rsidP="00164B58">
            <w:pPr>
              <w:rPr>
                <w:color w:val="000000"/>
              </w:rPr>
            </w:pPr>
          </w:p>
        </w:tc>
        <w:tc>
          <w:tcPr>
            <w:tcW w:w="4944" w:type="dxa"/>
            <w:tcBorders>
              <w:top w:val="single" w:sz="4" w:space="0" w:color="auto"/>
              <w:bottom w:val="single" w:sz="4" w:space="0" w:color="auto"/>
            </w:tcBorders>
          </w:tcPr>
          <w:p w:rsidR="00164B58" w:rsidRDefault="00164B58" w:rsidP="00164B58">
            <w:pPr>
              <w:rPr>
                <w:color w:val="000000"/>
              </w:rPr>
            </w:pPr>
            <w:r>
              <w:rPr>
                <w:color w:val="000000"/>
                <w:sz w:val="22"/>
                <w:szCs w:val="22"/>
              </w:rPr>
              <w:lastRenderedPageBreak/>
              <w:t xml:space="preserve">Для подключения прибора к компьютеру, для </w:t>
            </w:r>
            <w:r>
              <w:rPr>
                <w:color w:val="000000"/>
                <w:sz w:val="22"/>
                <w:szCs w:val="22"/>
              </w:rPr>
              <w:lastRenderedPageBreak/>
              <w:t>возможности считывания показаний прибора</w:t>
            </w:r>
          </w:p>
          <w:p w:rsidR="00164B58" w:rsidRDefault="00164B58" w:rsidP="00164B58">
            <w:pPr>
              <w:rPr>
                <w:color w:val="000000"/>
              </w:rPr>
            </w:pPr>
          </w:p>
        </w:tc>
        <w:tc>
          <w:tcPr>
            <w:tcW w:w="1144" w:type="dxa"/>
            <w:tcBorders>
              <w:top w:val="single" w:sz="4" w:space="0" w:color="auto"/>
              <w:bottom w:val="single" w:sz="4" w:space="0" w:color="auto"/>
            </w:tcBorders>
            <w:vAlign w:val="center"/>
          </w:tcPr>
          <w:p w:rsidR="00164B58" w:rsidRDefault="00164B58" w:rsidP="001A64D6">
            <w:pPr>
              <w:jc w:val="center"/>
              <w:rPr>
                <w:color w:val="000000"/>
              </w:rPr>
            </w:pPr>
            <w:r>
              <w:rPr>
                <w:color w:val="000000"/>
              </w:rPr>
              <w:lastRenderedPageBreak/>
              <w:t>1</w:t>
            </w:r>
          </w:p>
        </w:tc>
        <w:tc>
          <w:tcPr>
            <w:tcW w:w="1144" w:type="dxa"/>
            <w:tcBorders>
              <w:top w:val="single" w:sz="4" w:space="0" w:color="auto"/>
              <w:bottom w:val="single" w:sz="4" w:space="0" w:color="auto"/>
            </w:tcBorders>
            <w:vAlign w:val="center"/>
          </w:tcPr>
          <w:p w:rsidR="00164B58" w:rsidRDefault="00164B58" w:rsidP="001A64D6">
            <w:pPr>
              <w:jc w:val="center"/>
              <w:rPr>
                <w:color w:val="000000"/>
              </w:rPr>
            </w:pPr>
            <w:proofErr w:type="spellStart"/>
            <w:proofErr w:type="gramStart"/>
            <w:r>
              <w:rPr>
                <w:color w:val="000000"/>
                <w:sz w:val="22"/>
                <w:szCs w:val="22"/>
              </w:rPr>
              <w:t>шт</w:t>
            </w:r>
            <w:proofErr w:type="spellEnd"/>
            <w:proofErr w:type="gramEnd"/>
          </w:p>
        </w:tc>
        <w:tc>
          <w:tcPr>
            <w:tcW w:w="141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r>
      <w:tr w:rsidR="00164B58" w:rsidRPr="00EF6429" w:rsidTr="00164B58">
        <w:trPr>
          <w:trHeight w:val="403"/>
        </w:trPr>
        <w:tc>
          <w:tcPr>
            <w:tcW w:w="1144" w:type="dxa"/>
            <w:tcBorders>
              <w:top w:val="single" w:sz="4" w:space="0" w:color="auto"/>
              <w:bottom w:val="single" w:sz="4" w:space="0" w:color="auto"/>
            </w:tcBorders>
            <w:shd w:val="clear" w:color="auto" w:fill="auto"/>
            <w:tcMar>
              <w:left w:w="103" w:type="dxa"/>
            </w:tcMar>
            <w:vAlign w:val="center"/>
          </w:tcPr>
          <w:p w:rsidR="00164B58" w:rsidRPr="00EF6429" w:rsidRDefault="00164B58" w:rsidP="001025A7">
            <w:pPr>
              <w:pStyle w:val="af5"/>
              <w:widowControl w:val="0"/>
              <w:numPr>
                <w:ilvl w:val="0"/>
                <w:numId w:val="23"/>
              </w:numPr>
              <w:suppressAutoHyphens/>
              <w:ind w:right="-107"/>
              <w:jc w:val="center"/>
            </w:pPr>
          </w:p>
        </w:tc>
        <w:tc>
          <w:tcPr>
            <w:tcW w:w="2083" w:type="dxa"/>
            <w:tcBorders>
              <w:top w:val="single" w:sz="4" w:space="0" w:color="auto"/>
              <w:bottom w:val="single" w:sz="4" w:space="0" w:color="auto"/>
            </w:tcBorders>
            <w:vAlign w:val="center"/>
          </w:tcPr>
          <w:p w:rsidR="00164B58" w:rsidRDefault="00164B58" w:rsidP="00164B58">
            <w:pPr>
              <w:rPr>
                <w:color w:val="000000"/>
              </w:rPr>
            </w:pPr>
            <w:r>
              <w:rPr>
                <w:color w:val="000000"/>
                <w:sz w:val="22"/>
                <w:szCs w:val="22"/>
              </w:rPr>
              <w:t>Прибор HPS для измерения давления и расхода воды в пожарных водопроводах и шлангах</w:t>
            </w:r>
          </w:p>
          <w:p w:rsidR="00164B58" w:rsidRDefault="00164B58" w:rsidP="00164B58">
            <w:pPr>
              <w:rPr>
                <w:color w:val="000000"/>
              </w:rPr>
            </w:pPr>
          </w:p>
        </w:tc>
        <w:tc>
          <w:tcPr>
            <w:tcW w:w="4944" w:type="dxa"/>
            <w:tcBorders>
              <w:top w:val="single" w:sz="4" w:space="0" w:color="auto"/>
              <w:bottom w:val="single" w:sz="4" w:space="0" w:color="auto"/>
            </w:tcBorders>
          </w:tcPr>
          <w:p w:rsidR="00164B58" w:rsidRDefault="00164B58" w:rsidP="00164B58">
            <w:pPr>
              <w:rPr>
                <w:color w:val="000000"/>
              </w:rPr>
            </w:pPr>
            <w:r>
              <w:rPr>
                <w:color w:val="000000"/>
                <w:sz w:val="22"/>
                <w:szCs w:val="22"/>
              </w:rPr>
              <w:t>Общая длина 1500 мм</w:t>
            </w:r>
            <w:r>
              <w:rPr>
                <w:color w:val="000000"/>
                <w:sz w:val="22"/>
                <w:szCs w:val="22"/>
              </w:rPr>
              <w:br/>
              <w:t>Длина шланга 1300 мм</w:t>
            </w:r>
            <w:r>
              <w:rPr>
                <w:color w:val="000000"/>
                <w:sz w:val="22"/>
                <w:szCs w:val="22"/>
              </w:rPr>
              <w:br/>
              <w:t>Вес 4.5 кг</w:t>
            </w:r>
            <w:r>
              <w:rPr>
                <w:color w:val="000000"/>
                <w:sz w:val="22"/>
                <w:szCs w:val="22"/>
              </w:rPr>
              <w:br/>
              <w:t>4 сопла-4, 6, 9, 12 мм</w:t>
            </w:r>
            <w:r>
              <w:rPr>
                <w:color w:val="000000"/>
                <w:sz w:val="22"/>
                <w:szCs w:val="22"/>
              </w:rPr>
              <w:br/>
            </w:r>
            <w:proofErr w:type="spellStart"/>
            <w:r>
              <w:rPr>
                <w:color w:val="000000"/>
                <w:sz w:val="22"/>
                <w:szCs w:val="22"/>
              </w:rPr>
              <w:t>Манометрдо</w:t>
            </w:r>
            <w:proofErr w:type="spellEnd"/>
            <w:r>
              <w:rPr>
                <w:color w:val="000000"/>
                <w:sz w:val="22"/>
                <w:szCs w:val="22"/>
              </w:rPr>
              <w:t xml:space="preserve"> 25 атм.</w:t>
            </w:r>
            <w:r>
              <w:rPr>
                <w:color w:val="000000"/>
                <w:sz w:val="22"/>
                <w:szCs w:val="22"/>
              </w:rPr>
              <w:br/>
              <w:t xml:space="preserve">Габаритные размеры 130 </w:t>
            </w:r>
            <w:proofErr w:type="spellStart"/>
            <w:r>
              <w:rPr>
                <w:color w:val="000000"/>
                <w:sz w:val="22"/>
                <w:szCs w:val="22"/>
              </w:rPr>
              <w:t>х</w:t>
            </w:r>
            <w:proofErr w:type="spellEnd"/>
            <w:r>
              <w:rPr>
                <w:color w:val="000000"/>
                <w:sz w:val="22"/>
                <w:szCs w:val="22"/>
              </w:rPr>
              <w:t xml:space="preserve"> 510 </w:t>
            </w:r>
            <w:proofErr w:type="spellStart"/>
            <w:r>
              <w:rPr>
                <w:color w:val="000000"/>
                <w:sz w:val="22"/>
                <w:szCs w:val="22"/>
              </w:rPr>
              <w:t>х</w:t>
            </w:r>
            <w:proofErr w:type="spellEnd"/>
            <w:r>
              <w:rPr>
                <w:color w:val="000000"/>
                <w:sz w:val="22"/>
                <w:szCs w:val="22"/>
              </w:rPr>
              <w:t xml:space="preserve"> 370 мм</w:t>
            </w:r>
          </w:p>
          <w:p w:rsidR="00164B58" w:rsidRDefault="00164B58" w:rsidP="00164B58">
            <w:pPr>
              <w:rPr>
                <w:color w:val="000000"/>
              </w:rPr>
            </w:pPr>
          </w:p>
        </w:tc>
        <w:tc>
          <w:tcPr>
            <w:tcW w:w="1144" w:type="dxa"/>
            <w:tcBorders>
              <w:top w:val="single" w:sz="4" w:space="0" w:color="auto"/>
              <w:bottom w:val="single" w:sz="4" w:space="0" w:color="auto"/>
            </w:tcBorders>
            <w:vAlign w:val="center"/>
          </w:tcPr>
          <w:p w:rsidR="00164B58" w:rsidRDefault="00164B58" w:rsidP="001A64D6">
            <w:pPr>
              <w:jc w:val="center"/>
              <w:rPr>
                <w:color w:val="000000"/>
              </w:rPr>
            </w:pPr>
            <w:r>
              <w:rPr>
                <w:color w:val="000000"/>
              </w:rPr>
              <w:t>1</w:t>
            </w:r>
          </w:p>
        </w:tc>
        <w:tc>
          <w:tcPr>
            <w:tcW w:w="1144" w:type="dxa"/>
            <w:tcBorders>
              <w:top w:val="single" w:sz="4" w:space="0" w:color="auto"/>
              <w:bottom w:val="single" w:sz="4" w:space="0" w:color="auto"/>
            </w:tcBorders>
            <w:vAlign w:val="center"/>
          </w:tcPr>
          <w:p w:rsidR="00164B58" w:rsidRDefault="00164B58" w:rsidP="001A64D6">
            <w:pPr>
              <w:jc w:val="center"/>
              <w:rPr>
                <w:color w:val="000000"/>
              </w:rPr>
            </w:pPr>
            <w:proofErr w:type="spellStart"/>
            <w:proofErr w:type="gramStart"/>
            <w:r>
              <w:rPr>
                <w:color w:val="000000"/>
                <w:sz w:val="22"/>
                <w:szCs w:val="22"/>
              </w:rPr>
              <w:t>шт</w:t>
            </w:r>
            <w:proofErr w:type="spellEnd"/>
            <w:proofErr w:type="gramEnd"/>
          </w:p>
        </w:tc>
        <w:tc>
          <w:tcPr>
            <w:tcW w:w="141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r>
      <w:tr w:rsidR="00164B58" w:rsidRPr="00EF6429" w:rsidTr="00164B58">
        <w:trPr>
          <w:trHeight w:val="403"/>
        </w:trPr>
        <w:tc>
          <w:tcPr>
            <w:tcW w:w="1144" w:type="dxa"/>
            <w:tcBorders>
              <w:top w:val="single" w:sz="4" w:space="0" w:color="auto"/>
              <w:bottom w:val="single" w:sz="4" w:space="0" w:color="auto"/>
            </w:tcBorders>
            <w:shd w:val="clear" w:color="auto" w:fill="auto"/>
            <w:tcMar>
              <w:left w:w="103" w:type="dxa"/>
            </w:tcMar>
            <w:vAlign w:val="center"/>
          </w:tcPr>
          <w:p w:rsidR="00164B58" w:rsidRPr="00EF6429" w:rsidRDefault="00164B58" w:rsidP="001025A7">
            <w:pPr>
              <w:pStyle w:val="af5"/>
              <w:widowControl w:val="0"/>
              <w:numPr>
                <w:ilvl w:val="0"/>
                <w:numId w:val="23"/>
              </w:numPr>
              <w:suppressAutoHyphens/>
              <w:ind w:right="-107"/>
              <w:jc w:val="center"/>
            </w:pPr>
          </w:p>
        </w:tc>
        <w:tc>
          <w:tcPr>
            <w:tcW w:w="2083" w:type="dxa"/>
            <w:tcBorders>
              <w:top w:val="single" w:sz="4" w:space="0" w:color="auto"/>
              <w:bottom w:val="single" w:sz="4" w:space="0" w:color="auto"/>
            </w:tcBorders>
            <w:vAlign w:val="center"/>
          </w:tcPr>
          <w:p w:rsidR="00164B58" w:rsidRDefault="00164B58" w:rsidP="00164B58">
            <w:pPr>
              <w:rPr>
                <w:color w:val="000000"/>
              </w:rPr>
            </w:pPr>
            <w:r>
              <w:rPr>
                <w:color w:val="000000"/>
                <w:sz w:val="22"/>
                <w:szCs w:val="22"/>
              </w:rPr>
              <w:t>Пожарная колонка КПА</w:t>
            </w:r>
          </w:p>
          <w:p w:rsidR="00164B58" w:rsidRDefault="00164B58" w:rsidP="00164B58">
            <w:pPr>
              <w:rPr>
                <w:color w:val="000000"/>
              </w:rPr>
            </w:pPr>
          </w:p>
        </w:tc>
        <w:tc>
          <w:tcPr>
            <w:tcW w:w="4944" w:type="dxa"/>
            <w:tcBorders>
              <w:top w:val="single" w:sz="4" w:space="0" w:color="auto"/>
              <w:bottom w:val="single" w:sz="4" w:space="0" w:color="auto"/>
            </w:tcBorders>
          </w:tcPr>
          <w:p w:rsidR="00164B58" w:rsidRDefault="00164B58" w:rsidP="00164B58">
            <w:pPr>
              <w:rPr>
                <w:color w:val="000000"/>
              </w:rPr>
            </w:pPr>
            <w:r>
              <w:rPr>
                <w:color w:val="000000"/>
                <w:sz w:val="22"/>
                <w:szCs w:val="22"/>
              </w:rPr>
              <w:t xml:space="preserve">Рабочее давление, </w:t>
            </w:r>
            <w:proofErr w:type="spellStart"/>
            <w:r>
              <w:rPr>
                <w:color w:val="000000"/>
                <w:sz w:val="22"/>
                <w:szCs w:val="22"/>
              </w:rPr>
              <w:t>Мпа</w:t>
            </w:r>
            <w:proofErr w:type="spellEnd"/>
            <w:r>
              <w:rPr>
                <w:color w:val="000000"/>
                <w:sz w:val="22"/>
                <w:szCs w:val="22"/>
              </w:rPr>
              <w:t xml:space="preserve"> 1,0</w:t>
            </w:r>
            <w:r>
              <w:rPr>
                <w:color w:val="000000"/>
                <w:sz w:val="22"/>
                <w:szCs w:val="22"/>
              </w:rPr>
              <w:br/>
              <w:t xml:space="preserve">Условный проход, мм:                                                                                                                                  входного патрубка 125 </w:t>
            </w:r>
            <w:r>
              <w:rPr>
                <w:color w:val="000000"/>
                <w:sz w:val="22"/>
                <w:szCs w:val="22"/>
              </w:rPr>
              <w:br/>
              <w:t>выходного патрубка 80</w:t>
            </w:r>
            <w:r>
              <w:rPr>
                <w:color w:val="000000"/>
                <w:sz w:val="22"/>
                <w:szCs w:val="22"/>
              </w:rPr>
              <w:br/>
              <w:t>Число выходных патрубков, шт</w:t>
            </w:r>
            <w:proofErr w:type="gramStart"/>
            <w:r>
              <w:rPr>
                <w:color w:val="000000"/>
                <w:sz w:val="22"/>
                <w:szCs w:val="22"/>
              </w:rPr>
              <w:t>2</w:t>
            </w:r>
            <w:proofErr w:type="gramEnd"/>
            <w:r>
              <w:rPr>
                <w:color w:val="000000"/>
                <w:sz w:val="22"/>
                <w:szCs w:val="22"/>
              </w:rPr>
              <w:br/>
              <w:t>Коэффициент гидравлического сопротивления, не более10</w:t>
            </w:r>
            <w:r>
              <w:rPr>
                <w:color w:val="000000"/>
                <w:sz w:val="22"/>
                <w:szCs w:val="22"/>
              </w:rPr>
              <w:br/>
              <w:t xml:space="preserve">Габаритные размеры, мм:    </w:t>
            </w:r>
            <w:r>
              <w:rPr>
                <w:color w:val="000000"/>
                <w:sz w:val="22"/>
                <w:szCs w:val="22"/>
              </w:rPr>
              <w:br/>
              <w:t>длина    1080</w:t>
            </w:r>
            <w:r>
              <w:rPr>
                <w:color w:val="000000"/>
                <w:sz w:val="22"/>
                <w:szCs w:val="22"/>
              </w:rPr>
              <w:br/>
              <w:t>ширина   430</w:t>
            </w:r>
            <w:r>
              <w:rPr>
                <w:color w:val="000000"/>
                <w:sz w:val="22"/>
                <w:szCs w:val="22"/>
              </w:rPr>
              <w:br/>
              <w:t>высота  190</w:t>
            </w:r>
            <w:r>
              <w:rPr>
                <w:color w:val="000000"/>
                <w:sz w:val="22"/>
                <w:szCs w:val="22"/>
              </w:rPr>
              <w:br/>
              <w:t>Масса, кг 14</w:t>
            </w:r>
          </w:p>
          <w:p w:rsidR="00164B58" w:rsidRDefault="00164B58" w:rsidP="00164B58">
            <w:pPr>
              <w:rPr>
                <w:color w:val="000000"/>
              </w:rPr>
            </w:pPr>
          </w:p>
          <w:p w:rsidR="00164B58" w:rsidRPr="00164B58" w:rsidRDefault="00164B58" w:rsidP="00164B58">
            <w:pPr>
              <w:jc w:val="center"/>
            </w:pPr>
          </w:p>
        </w:tc>
        <w:tc>
          <w:tcPr>
            <w:tcW w:w="1144" w:type="dxa"/>
            <w:tcBorders>
              <w:top w:val="single" w:sz="4" w:space="0" w:color="auto"/>
              <w:bottom w:val="single" w:sz="4" w:space="0" w:color="auto"/>
            </w:tcBorders>
            <w:vAlign w:val="center"/>
          </w:tcPr>
          <w:p w:rsidR="00164B58" w:rsidRDefault="00164B58" w:rsidP="001A64D6">
            <w:pPr>
              <w:jc w:val="center"/>
              <w:rPr>
                <w:color w:val="000000"/>
              </w:rPr>
            </w:pPr>
            <w:r>
              <w:rPr>
                <w:color w:val="000000"/>
              </w:rPr>
              <w:t>2</w:t>
            </w:r>
          </w:p>
        </w:tc>
        <w:tc>
          <w:tcPr>
            <w:tcW w:w="1144" w:type="dxa"/>
            <w:tcBorders>
              <w:top w:val="single" w:sz="4" w:space="0" w:color="auto"/>
              <w:bottom w:val="single" w:sz="4" w:space="0" w:color="auto"/>
            </w:tcBorders>
            <w:vAlign w:val="center"/>
          </w:tcPr>
          <w:p w:rsidR="00164B58" w:rsidRDefault="00164B58" w:rsidP="001A64D6">
            <w:pPr>
              <w:jc w:val="center"/>
              <w:rPr>
                <w:color w:val="000000"/>
              </w:rPr>
            </w:pPr>
            <w:proofErr w:type="spellStart"/>
            <w:proofErr w:type="gramStart"/>
            <w:r>
              <w:rPr>
                <w:color w:val="000000"/>
                <w:sz w:val="22"/>
                <w:szCs w:val="22"/>
              </w:rPr>
              <w:t>шт</w:t>
            </w:r>
            <w:proofErr w:type="spellEnd"/>
            <w:proofErr w:type="gramEnd"/>
          </w:p>
        </w:tc>
        <w:tc>
          <w:tcPr>
            <w:tcW w:w="141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r>
      <w:tr w:rsidR="00164B58" w:rsidRPr="00EF6429" w:rsidTr="00164B58">
        <w:trPr>
          <w:trHeight w:val="403"/>
        </w:trPr>
        <w:tc>
          <w:tcPr>
            <w:tcW w:w="1144" w:type="dxa"/>
            <w:tcBorders>
              <w:top w:val="single" w:sz="4" w:space="0" w:color="auto"/>
              <w:bottom w:val="single" w:sz="4" w:space="0" w:color="auto"/>
            </w:tcBorders>
            <w:shd w:val="clear" w:color="auto" w:fill="auto"/>
            <w:tcMar>
              <w:left w:w="103" w:type="dxa"/>
            </w:tcMar>
            <w:vAlign w:val="center"/>
          </w:tcPr>
          <w:p w:rsidR="00164B58" w:rsidRPr="00EF6429" w:rsidRDefault="00164B58" w:rsidP="001025A7">
            <w:pPr>
              <w:pStyle w:val="af5"/>
              <w:widowControl w:val="0"/>
              <w:numPr>
                <w:ilvl w:val="0"/>
                <w:numId w:val="23"/>
              </w:numPr>
              <w:suppressAutoHyphens/>
              <w:ind w:right="-107"/>
              <w:jc w:val="center"/>
            </w:pPr>
          </w:p>
        </w:tc>
        <w:tc>
          <w:tcPr>
            <w:tcW w:w="2083" w:type="dxa"/>
            <w:tcBorders>
              <w:top w:val="single" w:sz="4" w:space="0" w:color="auto"/>
              <w:bottom w:val="single" w:sz="4" w:space="0" w:color="auto"/>
            </w:tcBorders>
            <w:vAlign w:val="center"/>
          </w:tcPr>
          <w:p w:rsidR="00164B58" w:rsidRDefault="00164B58" w:rsidP="00164B58">
            <w:pPr>
              <w:rPr>
                <w:color w:val="000000"/>
              </w:rPr>
            </w:pPr>
            <w:r>
              <w:rPr>
                <w:color w:val="000000"/>
                <w:sz w:val="22"/>
                <w:szCs w:val="22"/>
              </w:rPr>
              <w:t>Костюм Л-1</w:t>
            </w:r>
          </w:p>
          <w:p w:rsidR="00164B58" w:rsidRDefault="00164B58" w:rsidP="00164B58">
            <w:pPr>
              <w:rPr>
                <w:color w:val="000000"/>
              </w:rPr>
            </w:pPr>
          </w:p>
        </w:tc>
        <w:tc>
          <w:tcPr>
            <w:tcW w:w="4944" w:type="dxa"/>
            <w:tcBorders>
              <w:top w:val="single" w:sz="4" w:space="0" w:color="auto"/>
              <w:bottom w:val="single" w:sz="4" w:space="0" w:color="auto"/>
            </w:tcBorders>
          </w:tcPr>
          <w:p w:rsidR="00164B58" w:rsidRDefault="00164B58" w:rsidP="00164B58">
            <w:pPr>
              <w:rPr>
                <w:color w:val="000000"/>
              </w:rPr>
            </w:pPr>
            <w:r>
              <w:rPr>
                <w:color w:val="000000"/>
                <w:sz w:val="22"/>
                <w:szCs w:val="22"/>
              </w:rPr>
              <w:t xml:space="preserve">Легкий защитный костюм Л-1  предназначен для защиты кожных покровов человека, предохранения одежды и обуви от воздействия твердых, жидких, капельно-аэрозольных отравляющих веществ, взвесей, аэрозолей, вредных биологических факторов и радиоактивной пыли.                                                                                                                                                                                                     </w:t>
            </w:r>
            <w:proofErr w:type="gramStart"/>
            <w:r>
              <w:rPr>
                <w:color w:val="000000"/>
                <w:sz w:val="22"/>
                <w:szCs w:val="22"/>
              </w:rPr>
              <w:t xml:space="preserve">Комплектация костюма Л-1 составляют: полукомбинезон; куртка с капюшоном; сумка; перчатки; шесть пластмассовых шпеньков (типа </w:t>
            </w:r>
            <w:r>
              <w:rPr>
                <w:color w:val="000000"/>
                <w:sz w:val="22"/>
                <w:szCs w:val="22"/>
              </w:rPr>
              <w:lastRenderedPageBreak/>
              <w:t>«пукля») для застежки.</w:t>
            </w:r>
            <w:proofErr w:type="gramEnd"/>
            <w:r>
              <w:rPr>
                <w:color w:val="000000"/>
                <w:sz w:val="22"/>
                <w:szCs w:val="22"/>
              </w:rPr>
              <w:t xml:space="preserve"> На рукавах куртки имеются манжеты, облегающие запястье.</w:t>
            </w:r>
          </w:p>
          <w:p w:rsidR="00164B58" w:rsidRDefault="00164B58" w:rsidP="00164B58">
            <w:pPr>
              <w:rPr>
                <w:color w:val="000000"/>
              </w:rPr>
            </w:pPr>
          </w:p>
        </w:tc>
        <w:tc>
          <w:tcPr>
            <w:tcW w:w="1144" w:type="dxa"/>
            <w:tcBorders>
              <w:top w:val="single" w:sz="4" w:space="0" w:color="auto"/>
              <w:bottom w:val="single" w:sz="4" w:space="0" w:color="auto"/>
            </w:tcBorders>
            <w:vAlign w:val="center"/>
          </w:tcPr>
          <w:p w:rsidR="00164B58" w:rsidRDefault="00164B58" w:rsidP="001A64D6">
            <w:pPr>
              <w:jc w:val="center"/>
              <w:rPr>
                <w:color w:val="000000"/>
              </w:rPr>
            </w:pPr>
            <w:r>
              <w:rPr>
                <w:color w:val="000000"/>
              </w:rPr>
              <w:lastRenderedPageBreak/>
              <w:t>2</w:t>
            </w:r>
          </w:p>
        </w:tc>
        <w:tc>
          <w:tcPr>
            <w:tcW w:w="1144" w:type="dxa"/>
            <w:tcBorders>
              <w:top w:val="single" w:sz="4" w:space="0" w:color="auto"/>
              <w:bottom w:val="single" w:sz="4" w:space="0" w:color="auto"/>
            </w:tcBorders>
            <w:vAlign w:val="center"/>
          </w:tcPr>
          <w:p w:rsidR="00164B58" w:rsidRDefault="00164B58" w:rsidP="001A64D6">
            <w:pPr>
              <w:jc w:val="center"/>
              <w:rPr>
                <w:color w:val="000000"/>
              </w:rPr>
            </w:pPr>
            <w:r>
              <w:rPr>
                <w:color w:val="000000"/>
                <w:sz w:val="22"/>
                <w:szCs w:val="22"/>
              </w:rPr>
              <w:t>шт</w:t>
            </w:r>
          </w:p>
        </w:tc>
        <w:tc>
          <w:tcPr>
            <w:tcW w:w="141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164B58" w:rsidRPr="00EF6429" w:rsidRDefault="00164B58" w:rsidP="001A64D6">
            <w:pPr>
              <w:pStyle w:val="aff2"/>
              <w:jc w:val="center"/>
              <w:rPr>
                <w:rFonts w:ascii="Times New Roman" w:hAnsi="Times New Roman"/>
              </w:rPr>
            </w:pPr>
          </w:p>
        </w:tc>
      </w:tr>
      <w:tr w:rsidR="001025A7" w:rsidRPr="00EF6429" w:rsidTr="00164B58">
        <w:trPr>
          <w:trHeight w:val="279"/>
        </w:trPr>
        <w:tc>
          <w:tcPr>
            <w:tcW w:w="1144" w:type="dxa"/>
            <w:tcBorders>
              <w:top w:val="single" w:sz="4" w:space="0" w:color="auto"/>
              <w:left w:val="nil"/>
              <w:bottom w:val="nil"/>
              <w:right w:val="nil"/>
            </w:tcBorders>
            <w:shd w:val="clear" w:color="auto" w:fill="auto"/>
            <w:tcMar>
              <w:left w:w="103" w:type="dxa"/>
            </w:tcMar>
            <w:vAlign w:val="center"/>
          </w:tcPr>
          <w:p w:rsidR="001025A7" w:rsidRPr="00EF6429" w:rsidRDefault="001025A7" w:rsidP="001A64D6">
            <w:pPr>
              <w:widowControl w:val="0"/>
              <w:suppressAutoHyphens/>
              <w:ind w:left="-78" w:right="-107"/>
              <w:jc w:val="center"/>
            </w:pPr>
          </w:p>
        </w:tc>
        <w:tc>
          <w:tcPr>
            <w:tcW w:w="2083" w:type="dxa"/>
            <w:tcBorders>
              <w:top w:val="single" w:sz="4" w:space="0" w:color="auto"/>
              <w:left w:val="nil"/>
              <w:bottom w:val="nil"/>
              <w:right w:val="nil"/>
            </w:tcBorders>
            <w:vAlign w:val="center"/>
          </w:tcPr>
          <w:p w:rsidR="001025A7" w:rsidRPr="00EF6429" w:rsidRDefault="001025A7" w:rsidP="001A64D6">
            <w:pPr>
              <w:rPr>
                <w:color w:val="000000"/>
              </w:rPr>
            </w:pPr>
          </w:p>
        </w:tc>
        <w:tc>
          <w:tcPr>
            <w:tcW w:w="4944" w:type="dxa"/>
            <w:tcBorders>
              <w:top w:val="single" w:sz="4" w:space="0" w:color="auto"/>
              <w:left w:val="nil"/>
              <w:bottom w:val="nil"/>
              <w:right w:val="nil"/>
            </w:tcBorders>
            <w:vAlign w:val="center"/>
          </w:tcPr>
          <w:p w:rsidR="001025A7" w:rsidRPr="00EF6429" w:rsidRDefault="001025A7" w:rsidP="001A64D6">
            <w:pPr>
              <w:rPr>
                <w:color w:val="000000"/>
              </w:rPr>
            </w:pPr>
          </w:p>
        </w:tc>
        <w:tc>
          <w:tcPr>
            <w:tcW w:w="1144" w:type="dxa"/>
            <w:tcBorders>
              <w:top w:val="single" w:sz="4" w:space="0" w:color="auto"/>
              <w:left w:val="nil"/>
              <w:bottom w:val="nil"/>
              <w:right w:val="nil"/>
            </w:tcBorders>
            <w:vAlign w:val="center"/>
          </w:tcPr>
          <w:p w:rsidR="001025A7" w:rsidRPr="00EF6429" w:rsidRDefault="001025A7" w:rsidP="001A64D6">
            <w:pPr>
              <w:jc w:val="center"/>
              <w:rPr>
                <w:color w:val="000000"/>
              </w:rPr>
            </w:pPr>
          </w:p>
        </w:tc>
        <w:tc>
          <w:tcPr>
            <w:tcW w:w="1144" w:type="dxa"/>
            <w:tcBorders>
              <w:top w:val="single" w:sz="4" w:space="0" w:color="auto"/>
              <w:left w:val="nil"/>
              <w:bottom w:val="nil"/>
              <w:right w:val="single" w:sz="4" w:space="0" w:color="auto"/>
            </w:tcBorders>
            <w:vAlign w:val="center"/>
          </w:tcPr>
          <w:p w:rsidR="001025A7" w:rsidRPr="00EF6429" w:rsidRDefault="001025A7" w:rsidP="001A64D6">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1025A7" w:rsidRPr="00EF6429" w:rsidRDefault="001025A7" w:rsidP="001A64D6">
            <w:pPr>
              <w:pStyle w:val="aff2"/>
              <w:jc w:val="center"/>
              <w:rPr>
                <w:rFonts w:ascii="Times New Roman" w:hAnsi="Times New Roman"/>
                <w:b/>
              </w:rPr>
            </w:pPr>
            <w:r w:rsidRPr="00EF6429">
              <w:rPr>
                <w:rFonts w:ascii="Times New Roman" w:hAnsi="Times New Roman"/>
                <w:b/>
              </w:rPr>
              <w:t>НДС – 18%</w:t>
            </w:r>
          </w:p>
        </w:tc>
        <w:tc>
          <w:tcPr>
            <w:tcW w:w="1560" w:type="dxa"/>
            <w:tcBorders>
              <w:top w:val="single" w:sz="4" w:space="0" w:color="auto"/>
              <w:left w:val="single" w:sz="4" w:space="0" w:color="auto"/>
              <w:bottom w:val="single" w:sz="4" w:space="0" w:color="auto"/>
            </w:tcBorders>
          </w:tcPr>
          <w:p w:rsidR="001025A7" w:rsidRPr="00EF6429" w:rsidRDefault="001025A7" w:rsidP="001A64D6">
            <w:pPr>
              <w:pStyle w:val="aff2"/>
              <w:jc w:val="right"/>
              <w:rPr>
                <w:rFonts w:ascii="Times New Roman" w:hAnsi="Times New Roman"/>
              </w:rPr>
            </w:pPr>
          </w:p>
        </w:tc>
      </w:tr>
      <w:tr w:rsidR="001025A7" w:rsidRPr="00EF6429" w:rsidTr="00164B58">
        <w:trPr>
          <w:trHeight w:val="279"/>
        </w:trPr>
        <w:tc>
          <w:tcPr>
            <w:tcW w:w="1144" w:type="dxa"/>
            <w:tcBorders>
              <w:top w:val="nil"/>
              <w:left w:val="nil"/>
              <w:bottom w:val="nil"/>
              <w:right w:val="nil"/>
            </w:tcBorders>
            <w:shd w:val="clear" w:color="auto" w:fill="auto"/>
            <w:tcMar>
              <w:left w:w="103" w:type="dxa"/>
            </w:tcMar>
            <w:vAlign w:val="center"/>
          </w:tcPr>
          <w:p w:rsidR="001025A7" w:rsidRPr="00EF6429" w:rsidRDefault="001025A7" w:rsidP="001A64D6">
            <w:pPr>
              <w:widowControl w:val="0"/>
              <w:suppressAutoHyphens/>
              <w:ind w:left="-78" w:right="-107"/>
              <w:jc w:val="center"/>
            </w:pPr>
          </w:p>
        </w:tc>
        <w:tc>
          <w:tcPr>
            <w:tcW w:w="2083" w:type="dxa"/>
            <w:tcBorders>
              <w:top w:val="nil"/>
              <w:left w:val="nil"/>
              <w:bottom w:val="nil"/>
              <w:right w:val="nil"/>
            </w:tcBorders>
            <w:vAlign w:val="center"/>
          </w:tcPr>
          <w:p w:rsidR="001025A7" w:rsidRPr="00EF6429" w:rsidRDefault="001025A7" w:rsidP="001A64D6">
            <w:pPr>
              <w:rPr>
                <w:color w:val="000000"/>
              </w:rPr>
            </w:pPr>
          </w:p>
        </w:tc>
        <w:tc>
          <w:tcPr>
            <w:tcW w:w="4944" w:type="dxa"/>
            <w:tcBorders>
              <w:top w:val="nil"/>
              <w:left w:val="nil"/>
              <w:bottom w:val="nil"/>
              <w:right w:val="nil"/>
            </w:tcBorders>
            <w:vAlign w:val="center"/>
          </w:tcPr>
          <w:p w:rsidR="001025A7" w:rsidRPr="00EF6429" w:rsidRDefault="001025A7" w:rsidP="001A64D6">
            <w:pPr>
              <w:rPr>
                <w:color w:val="000000"/>
              </w:rPr>
            </w:pPr>
          </w:p>
        </w:tc>
        <w:tc>
          <w:tcPr>
            <w:tcW w:w="1144" w:type="dxa"/>
            <w:tcBorders>
              <w:top w:val="nil"/>
              <w:left w:val="nil"/>
              <w:bottom w:val="nil"/>
              <w:right w:val="nil"/>
            </w:tcBorders>
            <w:vAlign w:val="center"/>
          </w:tcPr>
          <w:p w:rsidR="001025A7" w:rsidRPr="00EF6429" w:rsidRDefault="001025A7" w:rsidP="001A64D6">
            <w:pPr>
              <w:jc w:val="center"/>
              <w:rPr>
                <w:color w:val="000000"/>
              </w:rPr>
            </w:pPr>
          </w:p>
        </w:tc>
        <w:tc>
          <w:tcPr>
            <w:tcW w:w="1144" w:type="dxa"/>
            <w:tcBorders>
              <w:top w:val="nil"/>
              <w:left w:val="nil"/>
              <w:bottom w:val="nil"/>
              <w:right w:val="single" w:sz="4" w:space="0" w:color="auto"/>
            </w:tcBorders>
            <w:vAlign w:val="center"/>
          </w:tcPr>
          <w:p w:rsidR="001025A7" w:rsidRPr="00EF6429" w:rsidRDefault="001025A7" w:rsidP="001A64D6">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1025A7" w:rsidRPr="00EF6429" w:rsidRDefault="001025A7" w:rsidP="001A64D6">
            <w:pPr>
              <w:pStyle w:val="aff2"/>
              <w:jc w:val="center"/>
              <w:rPr>
                <w:rFonts w:ascii="Times New Roman" w:hAnsi="Times New Roman"/>
                <w:b/>
              </w:rPr>
            </w:pPr>
            <w:r w:rsidRPr="00EF6429">
              <w:rPr>
                <w:rFonts w:ascii="Times New Roman" w:hAnsi="Times New Roman"/>
                <w:b/>
              </w:rPr>
              <w:t>Всего с НДС</w:t>
            </w:r>
          </w:p>
        </w:tc>
        <w:tc>
          <w:tcPr>
            <w:tcW w:w="1560" w:type="dxa"/>
            <w:tcBorders>
              <w:top w:val="single" w:sz="4" w:space="0" w:color="auto"/>
              <w:left w:val="single" w:sz="4" w:space="0" w:color="auto"/>
              <w:bottom w:val="single" w:sz="4" w:space="0" w:color="auto"/>
            </w:tcBorders>
          </w:tcPr>
          <w:p w:rsidR="001025A7" w:rsidRPr="00EF6429" w:rsidRDefault="001025A7" w:rsidP="001A64D6">
            <w:pPr>
              <w:pStyle w:val="aff2"/>
              <w:jc w:val="right"/>
              <w:rPr>
                <w:rFonts w:ascii="Times New Roman" w:hAnsi="Times New Roman"/>
              </w:rPr>
            </w:pPr>
          </w:p>
        </w:tc>
      </w:tr>
    </w:tbl>
    <w:p w:rsidR="00CC1910" w:rsidRDefault="00CC1910" w:rsidP="001025A7"/>
    <w:p w:rsidR="00636A12" w:rsidRDefault="00636A12" w:rsidP="001025A7"/>
    <w:p w:rsidR="00636A12" w:rsidRDefault="00636A12" w:rsidP="001025A7"/>
    <w:p w:rsidR="00CC1910" w:rsidRDefault="00CC1910" w:rsidP="001025A7"/>
    <w:p w:rsidR="001025A7" w:rsidRPr="00C452FF" w:rsidRDefault="001025A7" w:rsidP="001025A7"/>
    <w:p w:rsidR="001025A7" w:rsidRDefault="001025A7" w:rsidP="001025A7"/>
    <w:p w:rsidR="001025A7" w:rsidRDefault="001025A7" w:rsidP="001025A7">
      <w:pPr>
        <w:tabs>
          <w:tab w:val="left" w:pos="284"/>
        </w:tabs>
        <w:ind w:firstLine="425"/>
        <w:jc w:val="center"/>
        <w:rPr>
          <w:b/>
          <w:sz w:val="22"/>
          <w:szCs w:val="22"/>
        </w:rPr>
      </w:pPr>
      <w:r>
        <w:tab/>
      </w:r>
      <w:r w:rsidRPr="007C0AB7">
        <w:rPr>
          <w:b/>
          <w:sz w:val="22"/>
          <w:szCs w:val="22"/>
        </w:rPr>
        <w:t>ПОДПИСИ СТОРОН:</w:t>
      </w:r>
    </w:p>
    <w:p w:rsidR="001025A7" w:rsidRDefault="001025A7" w:rsidP="001025A7">
      <w:pPr>
        <w:tabs>
          <w:tab w:val="left" w:pos="284"/>
        </w:tabs>
        <w:ind w:firstLine="425"/>
        <w:jc w:val="center"/>
        <w:rPr>
          <w:b/>
          <w:sz w:val="22"/>
          <w:szCs w:val="22"/>
        </w:rPr>
      </w:pPr>
    </w:p>
    <w:tbl>
      <w:tblPr>
        <w:tblpPr w:leftFromText="180" w:rightFromText="180" w:vertAnchor="text" w:horzAnchor="margin" w:tblpXSpec="center" w:tblpY="109"/>
        <w:tblW w:w="10494" w:type="dxa"/>
        <w:tblLayout w:type="fixed"/>
        <w:tblLook w:val="0000"/>
      </w:tblPr>
      <w:tblGrid>
        <w:gridCol w:w="5068"/>
        <w:gridCol w:w="5426"/>
      </w:tblGrid>
      <w:tr w:rsidR="001025A7" w:rsidRPr="007C0AB7" w:rsidTr="001A64D6">
        <w:trPr>
          <w:trHeight w:val="2485"/>
        </w:trPr>
        <w:tc>
          <w:tcPr>
            <w:tcW w:w="5068" w:type="dxa"/>
          </w:tcPr>
          <w:p w:rsidR="001025A7" w:rsidRPr="007C0AB7" w:rsidRDefault="001025A7" w:rsidP="001A64D6">
            <w:pPr>
              <w:tabs>
                <w:tab w:val="left" w:pos="284"/>
                <w:tab w:val="left" w:pos="8364"/>
              </w:tabs>
              <w:rPr>
                <w:b/>
              </w:rPr>
            </w:pPr>
            <w:r w:rsidRPr="007C0AB7">
              <w:rPr>
                <w:b/>
                <w:sz w:val="22"/>
                <w:szCs w:val="22"/>
              </w:rPr>
              <w:t>ПОСТАВЩИК:</w:t>
            </w:r>
          </w:p>
          <w:p w:rsidR="001025A7" w:rsidRPr="001858AF" w:rsidRDefault="001025A7" w:rsidP="001A64D6">
            <w:pPr>
              <w:rPr>
                <w:b/>
                <w:lang w:val="en-US"/>
              </w:rPr>
            </w:pPr>
            <w:r>
              <w:rPr>
                <w:b/>
                <w:sz w:val="22"/>
                <w:szCs w:val="22"/>
                <w:lang w:val="en-US"/>
              </w:rPr>
              <w:t>_________________</w:t>
            </w:r>
          </w:p>
          <w:p w:rsidR="001025A7" w:rsidRPr="005C5401" w:rsidRDefault="001025A7" w:rsidP="001A64D6">
            <w:pPr>
              <w:tabs>
                <w:tab w:val="left" w:pos="284"/>
                <w:tab w:val="left" w:pos="8364"/>
              </w:tabs>
            </w:pPr>
          </w:p>
          <w:p w:rsidR="001025A7" w:rsidRPr="005C5401" w:rsidRDefault="001025A7" w:rsidP="001A64D6">
            <w:pPr>
              <w:tabs>
                <w:tab w:val="left" w:pos="284"/>
                <w:tab w:val="left" w:pos="8364"/>
              </w:tabs>
            </w:pPr>
            <w:r>
              <w:t xml:space="preserve">                                                                                 </w:t>
            </w:r>
          </w:p>
          <w:p w:rsidR="001025A7" w:rsidRPr="007C0AB7" w:rsidRDefault="001025A7" w:rsidP="001A64D6">
            <w:pPr>
              <w:tabs>
                <w:tab w:val="left" w:pos="284"/>
                <w:tab w:val="left" w:pos="8364"/>
              </w:tabs>
            </w:pPr>
            <w:r w:rsidRPr="005C5401">
              <w:rPr>
                <w:sz w:val="22"/>
                <w:szCs w:val="22"/>
              </w:rPr>
              <w:t>_________________/</w:t>
            </w:r>
            <w:r>
              <w:rPr>
                <w:sz w:val="22"/>
                <w:szCs w:val="22"/>
              </w:rPr>
              <w:t xml:space="preserve"> </w:t>
            </w:r>
            <w:r>
              <w:rPr>
                <w:sz w:val="22"/>
                <w:szCs w:val="22"/>
                <w:lang w:val="en-US"/>
              </w:rPr>
              <w:t>__________</w:t>
            </w:r>
            <w:r w:rsidRPr="005C5401">
              <w:rPr>
                <w:sz w:val="22"/>
                <w:szCs w:val="22"/>
              </w:rPr>
              <w:t xml:space="preserve"> /</w:t>
            </w:r>
          </w:p>
          <w:p w:rsidR="001025A7" w:rsidRPr="007C0AB7" w:rsidRDefault="001025A7" w:rsidP="001A64D6">
            <w:pPr>
              <w:tabs>
                <w:tab w:val="left" w:pos="284"/>
                <w:tab w:val="left" w:pos="8364"/>
              </w:tabs>
            </w:pPr>
          </w:p>
          <w:p w:rsidR="001025A7" w:rsidRPr="007C0AB7" w:rsidRDefault="001025A7" w:rsidP="001A64D6">
            <w:pPr>
              <w:tabs>
                <w:tab w:val="left" w:pos="284"/>
                <w:tab w:val="left" w:pos="8364"/>
              </w:tabs>
              <w:rPr>
                <w:b/>
              </w:rPr>
            </w:pPr>
            <w:r w:rsidRPr="007C0AB7">
              <w:rPr>
                <w:b/>
                <w:sz w:val="22"/>
                <w:szCs w:val="22"/>
              </w:rPr>
              <w:t>М.П.</w:t>
            </w:r>
          </w:p>
        </w:tc>
        <w:tc>
          <w:tcPr>
            <w:tcW w:w="5426" w:type="dxa"/>
          </w:tcPr>
          <w:p w:rsidR="001025A7" w:rsidRPr="007C0AB7" w:rsidRDefault="001025A7" w:rsidP="001A64D6">
            <w:pPr>
              <w:tabs>
                <w:tab w:val="left" w:pos="284"/>
                <w:tab w:val="left" w:pos="8364"/>
              </w:tabs>
              <w:jc w:val="both"/>
              <w:rPr>
                <w:b/>
              </w:rPr>
            </w:pPr>
            <w:r>
              <w:rPr>
                <w:b/>
                <w:sz w:val="22"/>
                <w:szCs w:val="22"/>
              </w:rPr>
              <w:t xml:space="preserve">                                          </w:t>
            </w:r>
            <w:r w:rsidRPr="007C0AB7">
              <w:rPr>
                <w:b/>
                <w:sz w:val="22"/>
                <w:szCs w:val="22"/>
              </w:rPr>
              <w:t>ПОКУПАТЕЛЬ:</w:t>
            </w:r>
          </w:p>
          <w:p w:rsidR="001025A7" w:rsidRDefault="001025A7" w:rsidP="001A64D6">
            <w:pPr>
              <w:snapToGrid w:val="0"/>
              <w:rPr>
                <w:b/>
              </w:rPr>
            </w:pPr>
            <w:r>
              <w:rPr>
                <w:b/>
                <w:sz w:val="22"/>
                <w:szCs w:val="22"/>
              </w:rPr>
              <w:t xml:space="preserve">                                      </w:t>
            </w:r>
            <w:r w:rsidRPr="007C0AB7">
              <w:rPr>
                <w:b/>
                <w:sz w:val="22"/>
                <w:szCs w:val="22"/>
              </w:rPr>
              <w:t>НАО «Красная поляна»</w:t>
            </w:r>
          </w:p>
          <w:p w:rsidR="001025A7" w:rsidRPr="00521137" w:rsidRDefault="001025A7" w:rsidP="001A64D6">
            <w:pPr>
              <w:snapToGrid w:val="0"/>
            </w:pPr>
            <w:r>
              <w:rPr>
                <w:sz w:val="22"/>
                <w:szCs w:val="22"/>
              </w:rPr>
              <w:t xml:space="preserve">                                           </w:t>
            </w:r>
            <w:r w:rsidRPr="00521137">
              <w:rPr>
                <w:sz w:val="22"/>
                <w:szCs w:val="22"/>
              </w:rPr>
              <w:t xml:space="preserve">Первый заместитель </w:t>
            </w:r>
            <w:r>
              <w:rPr>
                <w:sz w:val="22"/>
                <w:szCs w:val="22"/>
              </w:rPr>
              <w:t xml:space="preserve">                            </w:t>
            </w:r>
          </w:p>
          <w:p w:rsidR="001025A7" w:rsidRPr="00C452FF" w:rsidRDefault="001025A7" w:rsidP="001A64D6">
            <w:pPr>
              <w:tabs>
                <w:tab w:val="left" w:pos="284"/>
                <w:tab w:val="left" w:pos="8364"/>
              </w:tabs>
            </w:pPr>
            <w:r>
              <w:t xml:space="preserve">                                   генерального директора</w:t>
            </w:r>
          </w:p>
          <w:p w:rsidR="001025A7" w:rsidRPr="007C0AB7" w:rsidRDefault="001025A7" w:rsidP="001A64D6">
            <w:pPr>
              <w:tabs>
                <w:tab w:val="left" w:pos="284"/>
                <w:tab w:val="left" w:pos="8364"/>
              </w:tabs>
              <w:rPr>
                <w:b/>
              </w:rPr>
            </w:pPr>
          </w:p>
          <w:p w:rsidR="001025A7" w:rsidRPr="007C0AB7" w:rsidRDefault="001025A7" w:rsidP="001A64D6">
            <w:pPr>
              <w:tabs>
                <w:tab w:val="left" w:pos="284"/>
                <w:tab w:val="left" w:pos="8364"/>
              </w:tabs>
            </w:pPr>
            <w:r>
              <w:rPr>
                <w:sz w:val="22"/>
                <w:szCs w:val="22"/>
              </w:rPr>
              <w:t xml:space="preserve">                               _________________/А.В. Немцов</w:t>
            </w:r>
            <w:r w:rsidRPr="007C0AB7">
              <w:rPr>
                <w:sz w:val="22"/>
                <w:szCs w:val="22"/>
              </w:rPr>
              <w:t>/</w:t>
            </w:r>
          </w:p>
          <w:p w:rsidR="001025A7" w:rsidRPr="007C0AB7" w:rsidRDefault="001025A7" w:rsidP="001A64D6">
            <w:pPr>
              <w:tabs>
                <w:tab w:val="left" w:pos="284"/>
              </w:tabs>
              <w:autoSpaceDE w:val="0"/>
              <w:autoSpaceDN w:val="0"/>
              <w:jc w:val="both"/>
              <w:rPr>
                <w:b/>
              </w:rPr>
            </w:pPr>
            <w:bookmarkStart w:id="2" w:name="_GoBack"/>
            <w:bookmarkEnd w:id="2"/>
          </w:p>
          <w:p w:rsidR="001025A7" w:rsidRPr="007C0AB7" w:rsidRDefault="001025A7" w:rsidP="001A64D6">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Pr>
                <w:b/>
                <w:sz w:val="22"/>
                <w:szCs w:val="22"/>
              </w:rPr>
              <w:t xml:space="preserve">         </w:t>
            </w:r>
            <w:r w:rsidRPr="007C0AB7">
              <w:rPr>
                <w:b/>
                <w:sz w:val="22"/>
                <w:szCs w:val="22"/>
              </w:rPr>
              <w:t>М.П.</w:t>
            </w:r>
          </w:p>
        </w:tc>
      </w:tr>
    </w:tbl>
    <w:p w:rsidR="001025A7" w:rsidRPr="007C0AB7" w:rsidRDefault="001025A7" w:rsidP="001025A7">
      <w:pPr>
        <w:tabs>
          <w:tab w:val="left" w:pos="284"/>
        </w:tabs>
        <w:ind w:firstLine="425"/>
        <w:jc w:val="center"/>
        <w:rPr>
          <w:b/>
          <w:sz w:val="22"/>
          <w:szCs w:val="22"/>
        </w:rPr>
      </w:pPr>
    </w:p>
    <w:p w:rsidR="001025A7" w:rsidRPr="00C452FF" w:rsidRDefault="001025A7" w:rsidP="001025A7">
      <w:pPr>
        <w:tabs>
          <w:tab w:val="left" w:pos="6195"/>
        </w:tabs>
      </w:pPr>
    </w:p>
    <w:p w:rsidR="00D731D8" w:rsidRPr="00D731D8" w:rsidRDefault="00D731D8" w:rsidP="004A6034">
      <w:pPr>
        <w:spacing w:after="160" w:line="259" w:lineRule="auto"/>
        <w:rPr>
          <w:sz w:val="22"/>
          <w:szCs w:val="22"/>
        </w:rPr>
      </w:pPr>
    </w:p>
    <w:sectPr w:rsidR="00D731D8" w:rsidRPr="00D731D8" w:rsidSect="00243911">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EE0" w:rsidRDefault="00523EE0">
      <w:r>
        <w:separator/>
      </w:r>
    </w:p>
  </w:endnote>
  <w:endnote w:type="continuationSeparator" w:id="0">
    <w:p w:rsidR="00523EE0" w:rsidRDefault="00523E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CE6606" w:rsidRDefault="00890E3E" w:rsidP="00264B22">
        <w:pPr>
          <w:pStyle w:val="af5"/>
          <w:jc w:val="right"/>
        </w:pPr>
        <w:r>
          <w:fldChar w:fldCharType="begin"/>
        </w:r>
        <w:r w:rsidR="00CE6606">
          <w:instrText>PAGE   \* MERGEFORMAT</w:instrText>
        </w:r>
        <w:r>
          <w:fldChar w:fldCharType="separate"/>
        </w:r>
        <w:r w:rsidR="002941B6">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EE0" w:rsidRDefault="00523EE0">
      <w:r>
        <w:separator/>
      </w:r>
    </w:p>
  </w:footnote>
  <w:footnote w:type="continuationSeparator" w:id="0">
    <w:p w:rsidR="00523EE0" w:rsidRDefault="00523E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3DE65A3"/>
    <w:multiLevelType w:val="multilevel"/>
    <w:tmpl w:val="D7883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63117B"/>
    <w:multiLevelType w:val="hybridMultilevel"/>
    <w:tmpl w:val="6386A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8765D2"/>
    <w:multiLevelType w:val="multilevel"/>
    <w:tmpl w:val="E8B4D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28A25D6"/>
    <w:multiLevelType w:val="hybridMultilevel"/>
    <w:tmpl w:val="9BF6B4C2"/>
    <w:lvl w:ilvl="0" w:tplc="E9609856">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C41A21"/>
    <w:multiLevelType w:val="multilevel"/>
    <w:tmpl w:val="FEE686BE"/>
    <w:lvl w:ilvl="0">
      <w:start w:val="5"/>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621F1089"/>
    <w:multiLevelType w:val="multilevel"/>
    <w:tmpl w:val="0CC4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7"/>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6"/>
  </w:num>
  <w:num w:numId="13">
    <w:abstractNumId w:val="1"/>
  </w:num>
  <w:num w:numId="14">
    <w:abstractNumId w:val="16"/>
  </w:num>
  <w:num w:numId="15">
    <w:abstractNumId w:val="0"/>
  </w:num>
  <w:num w:numId="16">
    <w:abstractNumId w:val="1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8"/>
  </w:num>
  <w:num w:numId="20">
    <w:abstractNumId w:val="3"/>
  </w:num>
  <w:num w:numId="21">
    <w:abstractNumId w:val="4"/>
  </w:num>
  <w:num w:numId="22">
    <w:abstractNumId w:val="5"/>
  </w:num>
  <w:num w:numId="23">
    <w:abstractNumId w:val="17"/>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drawingGridHorizontalSpacing w:val="120"/>
  <w:displayHorizontalDrawingGridEvery w:val="2"/>
  <w:characterSpacingControl w:val="doNotCompress"/>
  <w:hdrShapeDefaults>
    <o:shapedefaults v:ext="edit" spidmax="48130"/>
  </w:hdrShapeDefaults>
  <w:footnotePr>
    <w:footnote w:id="-1"/>
    <w:footnote w:id="0"/>
  </w:footnotePr>
  <w:endnotePr>
    <w:endnote w:id="-1"/>
    <w:endnote w:id="0"/>
  </w:endnotePr>
  <w:compat/>
  <w:rsids>
    <w:rsidRoot w:val="00977556"/>
    <w:rsid w:val="00002054"/>
    <w:rsid w:val="000100A9"/>
    <w:rsid w:val="00012542"/>
    <w:rsid w:val="00013A47"/>
    <w:rsid w:val="00015699"/>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025A7"/>
    <w:rsid w:val="001125E6"/>
    <w:rsid w:val="001218E6"/>
    <w:rsid w:val="001248EE"/>
    <w:rsid w:val="0013673E"/>
    <w:rsid w:val="0015191B"/>
    <w:rsid w:val="00153C9B"/>
    <w:rsid w:val="00163354"/>
    <w:rsid w:val="00164B58"/>
    <w:rsid w:val="00165ABA"/>
    <w:rsid w:val="001707AE"/>
    <w:rsid w:val="0017337F"/>
    <w:rsid w:val="00175CFF"/>
    <w:rsid w:val="00176770"/>
    <w:rsid w:val="001858AF"/>
    <w:rsid w:val="001952EB"/>
    <w:rsid w:val="001A6A78"/>
    <w:rsid w:val="001B05C6"/>
    <w:rsid w:val="001B393E"/>
    <w:rsid w:val="001B6A67"/>
    <w:rsid w:val="001C4867"/>
    <w:rsid w:val="001C62C5"/>
    <w:rsid w:val="002034E3"/>
    <w:rsid w:val="00203B25"/>
    <w:rsid w:val="002175FF"/>
    <w:rsid w:val="002220C5"/>
    <w:rsid w:val="00224FA2"/>
    <w:rsid w:val="00233CD8"/>
    <w:rsid w:val="00234522"/>
    <w:rsid w:val="002403DE"/>
    <w:rsid w:val="002426A9"/>
    <w:rsid w:val="00252B7F"/>
    <w:rsid w:val="00261C74"/>
    <w:rsid w:val="00264B22"/>
    <w:rsid w:val="002719E9"/>
    <w:rsid w:val="00293E1C"/>
    <w:rsid w:val="002941B6"/>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1A9B"/>
    <w:rsid w:val="003028B2"/>
    <w:rsid w:val="00302EFF"/>
    <w:rsid w:val="00313F21"/>
    <w:rsid w:val="003200B9"/>
    <w:rsid w:val="0032192F"/>
    <w:rsid w:val="003319D0"/>
    <w:rsid w:val="00337EB5"/>
    <w:rsid w:val="00362C9C"/>
    <w:rsid w:val="003649DD"/>
    <w:rsid w:val="00367B59"/>
    <w:rsid w:val="00367D3C"/>
    <w:rsid w:val="00380FBF"/>
    <w:rsid w:val="003872DD"/>
    <w:rsid w:val="00390379"/>
    <w:rsid w:val="003927D1"/>
    <w:rsid w:val="00396194"/>
    <w:rsid w:val="00396B5E"/>
    <w:rsid w:val="003A1020"/>
    <w:rsid w:val="003A182E"/>
    <w:rsid w:val="003A4953"/>
    <w:rsid w:val="003A6E2C"/>
    <w:rsid w:val="003B6EAC"/>
    <w:rsid w:val="003B70DD"/>
    <w:rsid w:val="003C5941"/>
    <w:rsid w:val="003D1035"/>
    <w:rsid w:val="003D69D8"/>
    <w:rsid w:val="003F03FD"/>
    <w:rsid w:val="003F19B6"/>
    <w:rsid w:val="00402021"/>
    <w:rsid w:val="00402C86"/>
    <w:rsid w:val="004144A2"/>
    <w:rsid w:val="00417434"/>
    <w:rsid w:val="004247EB"/>
    <w:rsid w:val="004260EA"/>
    <w:rsid w:val="004340F0"/>
    <w:rsid w:val="00440314"/>
    <w:rsid w:val="00442DEA"/>
    <w:rsid w:val="00447648"/>
    <w:rsid w:val="004611F1"/>
    <w:rsid w:val="0046192A"/>
    <w:rsid w:val="00462564"/>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D21C2"/>
    <w:rsid w:val="004D5976"/>
    <w:rsid w:val="004E1850"/>
    <w:rsid w:val="004E381F"/>
    <w:rsid w:val="004E66AF"/>
    <w:rsid w:val="004F2F68"/>
    <w:rsid w:val="004F513D"/>
    <w:rsid w:val="00500FCB"/>
    <w:rsid w:val="00503566"/>
    <w:rsid w:val="00504A03"/>
    <w:rsid w:val="00521137"/>
    <w:rsid w:val="00523EE0"/>
    <w:rsid w:val="005359C3"/>
    <w:rsid w:val="00540AE3"/>
    <w:rsid w:val="00542074"/>
    <w:rsid w:val="00550B18"/>
    <w:rsid w:val="005644AA"/>
    <w:rsid w:val="005916B4"/>
    <w:rsid w:val="005953DD"/>
    <w:rsid w:val="005B2AE2"/>
    <w:rsid w:val="005C3FC8"/>
    <w:rsid w:val="005C5401"/>
    <w:rsid w:val="005C7600"/>
    <w:rsid w:val="005D035A"/>
    <w:rsid w:val="005D051C"/>
    <w:rsid w:val="005E169E"/>
    <w:rsid w:val="005E1A89"/>
    <w:rsid w:val="005E2A99"/>
    <w:rsid w:val="005F6C46"/>
    <w:rsid w:val="006064FC"/>
    <w:rsid w:val="00606507"/>
    <w:rsid w:val="006072D0"/>
    <w:rsid w:val="0061435E"/>
    <w:rsid w:val="00623D86"/>
    <w:rsid w:val="00623F0B"/>
    <w:rsid w:val="00627593"/>
    <w:rsid w:val="00627759"/>
    <w:rsid w:val="00636A12"/>
    <w:rsid w:val="006418BF"/>
    <w:rsid w:val="0064243C"/>
    <w:rsid w:val="00643A6D"/>
    <w:rsid w:val="00647C34"/>
    <w:rsid w:val="00652B41"/>
    <w:rsid w:val="00654215"/>
    <w:rsid w:val="00667636"/>
    <w:rsid w:val="006711A2"/>
    <w:rsid w:val="006A37DC"/>
    <w:rsid w:val="006A5D51"/>
    <w:rsid w:val="006B0782"/>
    <w:rsid w:val="006B480B"/>
    <w:rsid w:val="006E78D2"/>
    <w:rsid w:val="00701512"/>
    <w:rsid w:val="00706000"/>
    <w:rsid w:val="007071EA"/>
    <w:rsid w:val="007226E3"/>
    <w:rsid w:val="007359E8"/>
    <w:rsid w:val="00737FC2"/>
    <w:rsid w:val="00741500"/>
    <w:rsid w:val="0074654D"/>
    <w:rsid w:val="007506F5"/>
    <w:rsid w:val="0075070A"/>
    <w:rsid w:val="0075637C"/>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27E5E"/>
    <w:rsid w:val="00832057"/>
    <w:rsid w:val="0083584C"/>
    <w:rsid w:val="008552CF"/>
    <w:rsid w:val="00864256"/>
    <w:rsid w:val="00880267"/>
    <w:rsid w:val="00881580"/>
    <w:rsid w:val="00883651"/>
    <w:rsid w:val="0088388D"/>
    <w:rsid w:val="0088610A"/>
    <w:rsid w:val="00886F46"/>
    <w:rsid w:val="00890E3E"/>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3538"/>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3B2B"/>
    <w:rsid w:val="009F3DAE"/>
    <w:rsid w:val="00A01BC6"/>
    <w:rsid w:val="00A0200C"/>
    <w:rsid w:val="00A02690"/>
    <w:rsid w:val="00A046F9"/>
    <w:rsid w:val="00A1144A"/>
    <w:rsid w:val="00A162EF"/>
    <w:rsid w:val="00A247B9"/>
    <w:rsid w:val="00A36690"/>
    <w:rsid w:val="00A43C0E"/>
    <w:rsid w:val="00A6074D"/>
    <w:rsid w:val="00A62210"/>
    <w:rsid w:val="00A679B6"/>
    <w:rsid w:val="00A807FD"/>
    <w:rsid w:val="00A854A3"/>
    <w:rsid w:val="00A863DD"/>
    <w:rsid w:val="00A91AEC"/>
    <w:rsid w:val="00A91AF4"/>
    <w:rsid w:val="00A96C42"/>
    <w:rsid w:val="00A9726B"/>
    <w:rsid w:val="00AA3004"/>
    <w:rsid w:val="00AA52A0"/>
    <w:rsid w:val="00AA53E9"/>
    <w:rsid w:val="00AA5CE4"/>
    <w:rsid w:val="00AB217E"/>
    <w:rsid w:val="00AC0026"/>
    <w:rsid w:val="00AC4EE3"/>
    <w:rsid w:val="00AC504C"/>
    <w:rsid w:val="00AD4812"/>
    <w:rsid w:val="00AD5089"/>
    <w:rsid w:val="00B004BA"/>
    <w:rsid w:val="00B00D0E"/>
    <w:rsid w:val="00B0357B"/>
    <w:rsid w:val="00B06F4C"/>
    <w:rsid w:val="00B21DF2"/>
    <w:rsid w:val="00B237C4"/>
    <w:rsid w:val="00B4211C"/>
    <w:rsid w:val="00B43367"/>
    <w:rsid w:val="00B4663A"/>
    <w:rsid w:val="00B5399C"/>
    <w:rsid w:val="00B7039C"/>
    <w:rsid w:val="00B7048C"/>
    <w:rsid w:val="00B80784"/>
    <w:rsid w:val="00B84790"/>
    <w:rsid w:val="00B84CA3"/>
    <w:rsid w:val="00B854AD"/>
    <w:rsid w:val="00B91FD4"/>
    <w:rsid w:val="00B9215A"/>
    <w:rsid w:val="00BA4B2D"/>
    <w:rsid w:val="00BB29AC"/>
    <w:rsid w:val="00BB4B28"/>
    <w:rsid w:val="00BC5357"/>
    <w:rsid w:val="00BC7EE1"/>
    <w:rsid w:val="00BE4B4D"/>
    <w:rsid w:val="00C026F9"/>
    <w:rsid w:val="00C20336"/>
    <w:rsid w:val="00C26D81"/>
    <w:rsid w:val="00C34F17"/>
    <w:rsid w:val="00C463DE"/>
    <w:rsid w:val="00C522DA"/>
    <w:rsid w:val="00C7027F"/>
    <w:rsid w:val="00C71C57"/>
    <w:rsid w:val="00C85711"/>
    <w:rsid w:val="00C85980"/>
    <w:rsid w:val="00C9161B"/>
    <w:rsid w:val="00C9208B"/>
    <w:rsid w:val="00C9304F"/>
    <w:rsid w:val="00C93CEA"/>
    <w:rsid w:val="00C97C4F"/>
    <w:rsid w:val="00CC01D6"/>
    <w:rsid w:val="00CC1910"/>
    <w:rsid w:val="00CC1D94"/>
    <w:rsid w:val="00CC3B32"/>
    <w:rsid w:val="00CE1B02"/>
    <w:rsid w:val="00CE45E5"/>
    <w:rsid w:val="00CE6606"/>
    <w:rsid w:val="00CF6695"/>
    <w:rsid w:val="00CF686F"/>
    <w:rsid w:val="00D03F8E"/>
    <w:rsid w:val="00D05D1E"/>
    <w:rsid w:val="00D06BA4"/>
    <w:rsid w:val="00D17AD9"/>
    <w:rsid w:val="00D306D2"/>
    <w:rsid w:val="00D43CC9"/>
    <w:rsid w:val="00D731D8"/>
    <w:rsid w:val="00D75E10"/>
    <w:rsid w:val="00D76EB8"/>
    <w:rsid w:val="00D815FE"/>
    <w:rsid w:val="00D83188"/>
    <w:rsid w:val="00D867B7"/>
    <w:rsid w:val="00DA4989"/>
    <w:rsid w:val="00DB0CB1"/>
    <w:rsid w:val="00DB4E8E"/>
    <w:rsid w:val="00DB61FD"/>
    <w:rsid w:val="00DC1D4A"/>
    <w:rsid w:val="00DC1ED5"/>
    <w:rsid w:val="00DC1F73"/>
    <w:rsid w:val="00DC45BD"/>
    <w:rsid w:val="00DC7524"/>
    <w:rsid w:val="00DC7A78"/>
    <w:rsid w:val="00DF0067"/>
    <w:rsid w:val="00E05FD5"/>
    <w:rsid w:val="00E170DF"/>
    <w:rsid w:val="00E239CC"/>
    <w:rsid w:val="00E33BF1"/>
    <w:rsid w:val="00E64BBA"/>
    <w:rsid w:val="00E71900"/>
    <w:rsid w:val="00E748C8"/>
    <w:rsid w:val="00E941E7"/>
    <w:rsid w:val="00EA0D79"/>
    <w:rsid w:val="00EB3E25"/>
    <w:rsid w:val="00EB59EA"/>
    <w:rsid w:val="00EC2D77"/>
    <w:rsid w:val="00EC7330"/>
    <w:rsid w:val="00EC73F7"/>
    <w:rsid w:val="00ED0550"/>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1E5D"/>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15217901">
      <w:bodyDiv w:val="1"/>
      <w:marLeft w:val="0"/>
      <w:marRight w:val="0"/>
      <w:marTop w:val="0"/>
      <w:marBottom w:val="0"/>
      <w:divBdr>
        <w:top w:val="none" w:sz="0" w:space="0" w:color="auto"/>
        <w:left w:val="none" w:sz="0" w:space="0" w:color="auto"/>
        <w:bottom w:val="none" w:sz="0" w:space="0" w:color="auto"/>
        <w:right w:val="none" w:sz="0" w:space="0" w:color="auto"/>
      </w:divBdr>
    </w:div>
    <w:div w:id="307169070">
      <w:bodyDiv w:val="1"/>
      <w:marLeft w:val="0"/>
      <w:marRight w:val="0"/>
      <w:marTop w:val="0"/>
      <w:marBottom w:val="0"/>
      <w:divBdr>
        <w:top w:val="none" w:sz="0" w:space="0" w:color="auto"/>
        <w:left w:val="none" w:sz="0" w:space="0" w:color="auto"/>
        <w:bottom w:val="none" w:sz="0" w:space="0" w:color="auto"/>
        <w:right w:val="none" w:sz="0" w:space="0" w:color="auto"/>
      </w:divBdr>
    </w:div>
    <w:div w:id="461268056">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48375001">
      <w:bodyDiv w:val="1"/>
      <w:marLeft w:val="0"/>
      <w:marRight w:val="0"/>
      <w:marTop w:val="0"/>
      <w:marBottom w:val="0"/>
      <w:divBdr>
        <w:top w:val="none" w:sz="0" w:space="0" w:color="auto"/>
        <w:left w:val="none" w:sz="0" w:space="0" w:color="auto"/>
        <w:bottom w:val="none" w:sz="0" w:space="0" w:color="auto"/>
        <w:right w:val="none" w:sz="0" w:space="0" w:color="auto"/>
      </w:divBdr>
    </w:div>
    <w:div w:id="957764221">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198588091">
      <w:bodyDiv w:val="1"/>
      <w:marLeft w:val="0"/>
      <w:marRight w:val="0"/>
      <w:marTop w:val="0"/>
      <w:marBottom w:val="0"/>
      <w:divBdr>
        <w:top w:val="none" w:sz="0" w:space="0" w:color="auto"/>
        <w:left w:val="none" w:sz="0" w:space="0" w:color="auto"/>
        <w:bottom w:val="none" w:sz="0" w:space="0" w:color="auto"/>
        <w:right w:val="none" w:sz="0" w:space="0" w:color="auto"/>
      </w:divBdr>
    </w:div>
    <w:div w:id="1233740330">
      <w:bodyDiv w:val="1"/>
      <w:marLeft w:val="0"/>
      <w:marRight w:val="0"/>
      <w:marTop w:val="0"/>
      <w:marBottom w:val="0"/>
      <w:divBdr>
        <w:top w:val="none" w:sz="0" w:space="0" w:color="auto"/>
        <w:left w:val="none" w:sz="0" w:space="0" w:color="auto"/>
        <w:bottom w:val="none" w:sz="0" w:space="0" w:color="auto"/>
        <w:right w:val="none" w:sz="0" w:space="0" w:color="auto"/>
      </w:divBdr>
    </w:div>
    <w:div w:id="1250846631">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33222878">
      <w:bodyDiv w:val="1"/>
      <w:marLeft w:val="0"/>
      <w:marRight w:val="0"/>
      <w:marTop w:val="0"/>
      <w:marBottom w:val="0"/>
      <w:divBdr>
        <w:top w:val="none" w:sz="0" w:space="0" w:color="auto"/>
        <w:left w:val="none" w:sz="0" w:space="0" w:color="auto"/>
        <w:bottom w:val="none" w:sz="0" w:space="0" w:color="auto"/>
        <w:right w:val="none" w:sz="0" w:space="0" w:color="auto"/>
      </w:divBdr>
    </w:div>
    <w:div w:id="1359038671">
      <w:bodyDiv w:val="1"/>
      <w:marLeft w:val="0"/>
      <w:marRight w:val="0"/>
      <w:marTop w:val="0"/>
      <w:marBottom w:val="0"/>
      <w:divBdr>
        <w:top w:val="none" w:sz="0" w:space="0" w:color="auto"/>
        <w:left w:val="none" w:sz="0" w:space="0" w:color="auto"/>
        <w:bottom w:val="none" w:sz="0" w:space="0" w:color="auto"/>
        <w:right w:val="none" w:sz="0" w:space="0" w:color="auto"/>
      </w:divBdr>
    </w:div>
    <w:div w:id="1381704870">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32979834">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1154677">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7015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3948D108-972D-4DD8-AA07-6381190EC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1</Pages>
  <Words>4257</Words>
  <Characters>24266</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26</cp:revision>
  <cp:lastPrinted>2016-04-25T15:52:00Z</cp:lastPrinted>
  <dcterms:created xsi:type="dcterms:W3CDTF">2016-06-14T13:42:00Z</dcterms:created>
  <dcterms:modified xsi:type="dcterms:W3CDTF">2016-08-19T15:00:00Z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