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DD5561" w:rsidRDefault="00F232C5" w:rsidP="00293E1C">
      <w:pPr>
        <w:keepNext/>
        <w:tabs>
          <w:tab w:val="left" w:pos="284"/>
        </w:tabs>
        <w:ind w:firstLine="425"/>
        <w:jc w:val="center"/>
        <w:outlineLvl w:val="0"/>
        <w:rPr>
          <w:b/>
          <w:bCs/>
          <w:kern w:val="32"/>
          <w:sz w:val="22"/>
          <w:szCs w:val="22"/>
        </w:rPr>
      </w:pPr>
      <w:r>
        <w:rPr>
          <w:b/>
          <w:bCs/>
          <w:kern w:val="32"/>
          <w:sz w:val="22"/>
          <w:szCs w:val="22"/>
        </w:rPr>
        <w:t xml:space="preserve">    </w:t>
      </w:r>
      <w:r w:rsidR="008C7216"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232C5">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DD5561" w:rsidRDefault="008C7216" w:rsidP="00DC45BD">
      <w:pPr>
        <w:widowControl w:val="0"/>
        <w:tabs>
          <w:tab w:val="left" w:pos="0"/>
        </w:tabs>
        <w:autoSpaceDE w:val="0"/>
        <w:autoSpaceDN w:val="0"/>
        <w:adjustRightInd w:val="0"/>
        <w:jc w:val="center"/>
        <w:rPr>
          <w:sz w:val="22"/>
          <w:szCs w:val="22"/>
        </w:rPr>
      </w:pPr>
      <w:r w:rsidRPr="00DD5561">
        <w:rPr>
          <w:sz w:val="22"/>
          <w:szCs w:val="22"/>
        </w:rPr>
        <w:t>г. Сочи</w:t>
      </w:r>
      <w:r w:rsidRPr="00DD5561">
        <w:rPr>
          <w:sz w:val="22"/>
          <w:szCs w:val="22"/>
        </w:rPr>
        <w:tab/>
      </w:r>
      <w:r w:rsidRPr="00DD5561">
        <w:rPr>
          <w:sz w:val="22"/>
          <w:szCs w:val="22"/>
        </w:rPr>
        <w:tab/>
      </w:r>
      <w:r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6F0CA2">
        <w:rPr>
          <w:sz w:val="22"/>
          <w:szCs w:val="22"/>
        </w:rPr>
        <w:t xml:space="preserve">                   </w:t>
      </w:r>
      <w:r w:rsidR="008552CF" w:rsidRPr="00DD5561">
        <w:rPr>
          <w:sz w:val="22"/>
          <w:szCs w:val="22"/>
        </w:rPr>
        <w:t>«</w:t>
      </w:r>
      <w:r w:rsidR="00D76EB8" w:rsidRPr="00DD5561">
        <w:rPr>
          <w:sz w:val="22"/>
          <w:szCs w:val="22"/>
        </w:rPr>
        <w:t>_____</w:t>
      </w:r>
      <w:r w:rsidR="008552CF" w:rsidRPr="00DD5561">
        <w:rPr>
          <w:sz w:val="22"/>
          <w:szCs w:val="22"/>
        </w:rPr>
        <w:t xml:space="preserve">» </w:t>
      </w:r>
      <w:r w:rsidR="00D76EB8" w:rsidRPr="00DD5561">
        <w:rPr>
          <w:sz w:val="22"/>
          <w:szCs w:val="22"/>
        </w:rPr>
        <w:t>_________</w:t>
      </w:r>
      <w:r w:rsidR="00667636" w:rsidRPr="00DD5561">
        <w:rPr>
          <w:sz w:val="22"/>
          <w:szCs w:val="22"/>
        </w:rPr>
        <w:t xml:space="preserve"> </w:t>
      </w:r>
      <w:r w:rsidR="008552CF" w:rsidRPr="00DD5561">
        <w:rPr>
          <w:sz w:val="22"/>
          <w:szCs w:val="22"/>
        </w:rPr>
        <w:t>201</w:t>
      </w:r>
      <w:r w:rsidR="006F0CA2">
        <w:rPr>
          <w:sz w:val="22"/>
          <w:szCs w:val="22"/>
        </w:rPr>
        <w:t>___</w:t>
      </w:r>
      <w:r w:rsidR="008552CF" w:rsidRPr="00DD5561">
        <w:rPr>
          <w:sz w:val="22"/>
          <w:szCs w:val="22"/>
        </w:rPr>
        <w:t>г</w:t>
      </w:r>
      <w:r w:rsidR="00DC45BD" w:rsidRPr="00DD5561">
        <w:rPr>
          <w:sz w:val="22"/>
          <w:szCs w:val="22"/>
        </w:rPr>
        <w:t>.</w:t>
      </w:r>
    </w:p>
    <w:p w:rsidR="00D03F8E" w:rsidRPr="00DD5561" w:rsidRDefault="00D03F8E" w:rsidP="00293E1C">
      <w:pPr>
        <w:widowControl w:val="0"/>
        <w:tabs>
          <w:tab w:val="left" w:pos="284"/>
        </w:tabs>
        <w:autoSpaceDE w:val="0"/>
        <w:autoSpaceDN w:val="0"/>
        <w:adjustRightInd w:val="0"/>
        <w:ind w:firstLine="425"/>
        <w:rPr>
          <w:sz w:val="22"/>
          <w:szCs w:val="22"/>
        </w:rPr>
      </w:pPr>
    </w:p>
    <w:p w:rsidR="008D6690" w:rsidRPr="00DD5561" w:rsidRDefault="006B0782" w:rsidP="00293E1C">
      <w:pPr>
        <w:ind w:firstLine="426"/>
        <w:jc w:val="both"/>
        <w:rPr>
          <w:bCs/>
          <w:sz w:val="22"/>
          <w:szCs w:val="22"/>
        </w:rPr>
      </w:pPr>
      <w:r w:rsidRPr="00DD5561">
        <w:rPr>
          <w:b/>
          <w:sz w:val="22"/>
          <w:szCs w:val="22"/>
        </w:rPr>
        <w:t>Непубличное акционерное общество «Красная поляна» (НАО «Красная поляна»),</w:t>
      </w:r>
      <w:r w:rsidRPr="00DD5561">
        <w:rPr>
          <w:sz w:val="22"/>
          <w:szCs w:val="22"/>
        </w:rPr>
        <w:t xml:space="preserve"> именуемое в дальнейшем «</w:t>
      </w:r>
      <w:r w:rsidRPr="00DD5561">
        <w:rPr>
          <w:b/>
          <w:sz w:val="22"/>
          <w:szCs w:val="22"/>
        </w:rPr>
        <w:t>Покупатель»</w:t>
      </w:r>
      <w:r w:rsidRPr="00DD5561">
        <w:rPr>
          <w:sz w:val="22"/>
          <w:szCs w:val="22"/>
        </w:rPr>
        <w:t>, в лице</w:t>
      </w:r>
      <w:r w:rsidR="007244F9">
        <w:rPr>
          <w:sz w:val="22"/>
          <w:szCs w:val="22"/>
        </w:rPr>
        <w:t xml:space="preserve"> _____________________________________________________</w:t>
      </w:r>
      <w:r w:rsidR="00180C29" w:rsidRPr="00DD5561">
        <w:rPr>
          <w:sz w:val="22"/>
          <w:szCs w:val="22"/>
        </w:rPr>
        <w:t>, действующего на основании</w:t>
      </w:r>
      <w:r w:rsidR="007244F9">
        <w:rPr>
          <w:sz w:val="22"/>
          <w:szCs w:val="22"/>
        </w:rPr>
        <w:t>____________________________________________________________</w:t>
      </w:r>
      <w:r w:rsidRPr="00DD5561">
        <w:rPr>
          <w:sz w:val="22"/>
          <w:szCs w:val="22"/>
        </w:rPr>
        <w:t>, с одной стороны</w:t>
      </w:r>
      <w:r w:rsidR="00606507" w:rsidRPr="00DD5561">
        <w:rPr>
          <w:sz w:val="22"/>
          <w:szCs w:val="22"/>
        </w:rPr>
        <w:t xml:space="preserve">, и </w:t>
      </w:r>
    </w:p>
    <w:p w:rsidR="008D6690" w:rsidRPr="00DD5561" w:rsidRDefault="001222E2" w:rsidP="00293E1C">
      <w:pPr>
        <w:ind w:firstLine="426"/>
        <w:jc w:val="both"/>
        <w:rPr>
          <w:sz w:val="22"/>
          <w:szCs w:val="22"/>
        </w:rPr>
      </w:pPr>
      <w:r w:rsidRPr="00DD5561">
        <w:rPr>
          <w:sz w:val="22"/>
          <w:szCs w:val="22"/>
        </w:rPr>
        <w:t>__________</w:t>
      </w:r>
      <w:r w:rsidRPr="00DD5561">
        <w:rPr>
          <w:b/>
          <w:sz w:val="22"/>
          <w:szCs w:val="22"/>
        </w:rPr>
        <w:t xml:space="preserve"> (</w:t>
      </w:r>
      <w:r w:rsidRPr="00DD5561">
        <w:rPr>
          <w:sz w:val="22"/>
          <w:szCs w:val="22"/>
        </w:rPr>
        <w:t>__________</w:t>
      </w:r>
      <w:r w:rsidRPr="00DD5561">
        <w:rPr>
          <w:b/>
          <w:sz w:val="22"/>
          <w:szCs w:val="22"/>
        </w:rPr>
        <w:t>)</w:t>
      </w:r>
      <w:r w:rsidRPr="00DD5561">
        <w:rPr>
          <w:sz w:val="22"/>
          <w:szCs w:val="22"/>
        </w:rPr>
        <w:t xml:space="preserve">, именуемое далее </w:t>
      </w:r>
      <w:r w:rsidRPr="00DD5561">
        <w:rPr>
          <w:b/>
          <w:sz w:val="22"/>
          <w:szCs w:val="22"/>
        </w:rPr>
        <w:t>«Поставщик»</w:t>
      </w:r>
      <w:r w:rsidRPr="00DD5561">
        <w:rPr>
          <w:sz w:val="22"/>
          <w:szCs w:val="22"/>
        </w:rPr>
        <w:t xml:space="preserve">, в лице __________, действующего на основании </w:t>
      </w:r>
      <w:r w:rsidR="00F232C5">
        <w:rPr>
          <w:sz w:val="22"/>
          <w:szCs w:val="22"/>
        </w:rPr>
        <w:t>_____________________</w:t>
      </w:r>
      <w:r w:rsidRPr="00DD5561">
        <w:rPr>
          <w:sz w:val="22"/>
          <w:szCs w:val="22"/>
        </w:rPr>
        <w:t xml:space="preserve">, </w:t>
      </w:r>
      <w:r w:rsidRPr="00DD5561">
        <w:rPr>
          <w:bCs/>
          <w:sz w:val="22"/>
          <w:szCs w:val="22"/>
        </w:rPr>
        <w:t xml:space="preserve">с другой стороны, далее вместе именуемые «Стороны», а по отдельности «Сторона», заключили настоящий </w:t>
      </w:r>
      <w:r w:rsidR="0028458E">
        <w:rPr>
          <w:bCs/>
          <w:sz w:val="22"/>
          <w:szCs w:val="22"/>
        </w:rPr>
        <w:t>Д</w:t>
      </w:r>
      <w:r w:rsidRPr="00DD5561">
        <w:rPr>
          <w:bCs/>
          <w:sz w:val="22"/>
          <w:szCs w:val="22"/>
        </w:rPr>
        <w:t xml:space="preserve">оговор </w:t>
      </w:r>
      <w:r w:rsidR="00A067F8">
        <w:rPr>
          <w:bCs/>
          <w:sz w:val="22"/>
          <w:szCs w:val="22"/>
        </w:rPr>
        <w:t xml:space="preserve">поставки товара </w:t>
      </w:r>
      <w:r w:rsidRPr="00DD5561">
        <w:rPr>
          <w:bCs/>
          <w:sz w:val="22"/>
          <w:szCs w:val="22"/>
        </w:rPr>
        <w:t>(далее – Договор) о нижеследующем</w:t>
      </w:r>
      <w:r w:rsidR="008D6690" w:rsidRPr="00DD5561">
        <w:rPr>
          <w:sz w:val="22"/>
          <w:szCs w:val="22"/>
        </w:rPr>
        <w:t>:</w:t>
      </w:r>
    </w:p>
    <w:p w:rsidR="0008700D" w:rsidRPr="00DD5561" w:rsidRDefault="0008700D" w:rsidP="00293E1C">
      <w:pPr>
        <w:ind w:firstLine="426"/>
        <w:jc w:val="both"/>
        <w:rPr>
          <w:sz w:val="22"/>
          <w:szCs w:val="22"/>
        </w:rPr>
      </w:pPr>
    </w:p>
    <w:p w:rsidR="008C7216" w:rsidRPr="00DD5561"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DD5561">
        <w:rPr>
          <w:b/>
          <w:sz w:val="22"/>
          <w:szCs w:val="22"/>
        </w:rPr>
        <w:t>ПРЕДМЕТ ДОГОВОРА</w:t>
      </w:r>
    </w:p>
    <w:p w:rsidR="00A067F8" w:rsidRPr="00DD5561"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DD5561">
        <w:rPr>
          <w:sz w:val="22"/>
          <w:szCs w:val="22"/>
        </w:rPr>
        <w:t xml:space="preserve">Поставщик обязуется </w:t>
      </w:r>
      <w:r w:rsidR="00F61D32" w:rsidRPr="00DD5561">
        <w:rPr>
          <w:sz w:val="22"/>
          <w:szCs w:val="22"/>
        </w:rPr>
        <w:t>передать в собственность</w:t>
      </w:r>
      <w:r w:rsidR="00A067F8">
        <w:rPr>
          <w:sz w:val="22"/>
          <w:szCs w:val="22"/>
        </w:rPr>
        <w:t xml:space="preserve"> Покупателю</w:t>
      </w:r>
      <w:r w:rsidR="00F61D32" w:rsidRPr="00DD5561">
        <w:rPr>
          <w:sz w:val="22"/>
          <w:szCs w:val="22"/>
        </w:rPr>
        <w:t xml:space="preserve"> </w:t>
      </w:r>
      <w:r w:rsidR="00F232C5" w:rsidRPr="00F232C5">
        <w:rPr>
          <w:b/>
          <w:sz w:val="22"/>
          <w:szCs w:val="22"/>
        </w:rPr>
        <w:t>хозяйственные товары, бытовую химию, уборочный инвентарь</w:t>
      </w:r>
      <w:r w:rsidR="001222E2" w:rsidRPr="00DD5561">
        <w:rPr>
          <w:sz w:val="22"/>
          <w:szCs w:val="22"/>
        </w:rPr>
        <w:t xml:space="preserve"> </w:t>
      </w:r>
      <w:r w:rsidR="007813FA" w:rsidRPr="00DD5561">
        <w:rPr>
          <w:sz w:val="22"/>
          <w:szCs w:val="22"/>
        </w:rPr>
        <w:t xml:space="preserve">(далее – </w:t>
      </w:r>
      <w:r w:rsidRPr="00DD5561">
        <w:rPr>
          <w:sz w:val="22"/>
          <w:szCs w:val="22"/>
        </w:rPr>
        <w:t>Товар</w:t>
      </w:r>
      <w:r w:rsidR="007813FA" w:rsidRPr="00DD5561">
        <w:rPr>
          <w:sz w:val="22"/>
          <w:szCs w:val="22"/>
        </w:rPr>
        <w:t>)</w:t>
      </w:r>
      <w:r w:rsidRPr="00DD5561">
        <w:rPr>
          <w:sz w:val="22"/>
          <w:szCs w:val="22"/>
        </w:rPr>
        <w:t>, н</w:t>
      </w:r>
      <w:r w:rsidR="007813FA" w:rsidRPr="00DD5561">
        <w:rPr>
          <w:sz w:val="22"/>
          <w:szCs w:val="22"/>
        </w:rPr>
        <w:t>аименование</w:t>
      </w:r>
      <w:r w:rsidR="00DC1F73" w:rsidRPr="00DD5561">
        <w:rPr>
          <w:sz w:val="22"/>
          <w:szCs w:val="22"/>
        </w:rPr>
        <w:t>, ассортимент,</w:t>
      </w:r>
      <w:r w:rsidR="00261C74" w:rsidRPr="00DD5561">
        <w:rPr>
          <w:sz w:val="22"/>
          <w:szCs w:val="22"/>
        </w:rPr>
        <w:t xml:space="preserve"> стоимость и</w:t>
      </w:r>
      <w:r w:rsidR="00DC1F73" w:rsidRPr="00DD5561">
        <w:rPr>
          <w:sz w:val="22"/>
          <w:szCs w:val="22"/>
        </w:rPr>
        <w:t xml:space="preserve"> </w:t>
      </w:r>
      <w:r w:rsidR="007813FA" w:rsidRPr="00DD5561">
        <w:rPr>
          <w:sz w:val="22"/>
          <w:szCs w:val="22"/>
        </w:rPr>
        <w:t>количество</w:t>
      </w:r>
      <w:r w:rsidR="00667636" w:rsidRPr="00DD5561">
        <w:rPr>
          <w:sz w:val="22"/>
          <w:szCs w:val="22"/>
        </w:rPr>
        <w:t xml:space="preserve"> </w:t>
      </w:r>
      <w:r w:rsidR="007813FA" w:rsidRPr="00DD5561">
        <w:rPr>
          <w:sz w:val="22"/>
          <w:szCs w:val="22"/>
        </w:rPr>
        <w:t>которо</w:t>
      </w:r>
      <w:r w:rsidR="001A6A78" w:rsidRPr="00DD5561">
        <w:rPr>
          <w:sz w:val="22"/>
          <w:szCs w:val="22"/>
        </w:rPr>
        <w:t>го</w:t>
      </w:r>
      <w:r w:rsidRPr="00DD5561">
        <w:rPr>
          <w:sz w:val="22"/>
          <w:szCs w:val="22"/>
        </w:rPr>
        <w:t xml:space="preserve"> определен</w:t>
      </w:r>
      <w:r w:rsidR="001A6A78" w:rsidRPr="00DD5561">
        <w:rPr>
          <w:sz w:val="22"/>
          <w:szCs w:val="22"/>
        </w:rPr>
        <w:t>ы</w:t>
      </w:r>
      <w:r w:rsidRPr="00DD5561">
        <w:rPr>
          <w:sz w:val="22"/>
          <w:szCs w:val="22"/>
        </w:rPr>
        <w:t xml:space="preserve"> в Спецификации (Приложение №1 к </w:t>
      </w:r>
      <w:r w:rsidR="00261C74" w:rsidRPr="00DD5561">
        <w:rPr>
          <w:sz w:val="22"/>
          <w:szCs w:val="22"/>
        </w:rPr>
        <w:t xml:space="preserve">настоящему </w:t>
      </w:r>
      <w:r w:rsidRPr="00DD5561">
        <w:rPr>
          <w:sz w:val="22"/>
          <w:szCs w:val="22"/>
        </w:rPr>
        <w:t>Договору), в обусловленный настоящим Договором срок,</w:t>
      </w:r>
      <w:r w:rsidR="00DB0CB1" w:rsidRPr="00DD5561">
        <w:rPr>
          <w:sz w:val="22"/>
          <w:szCs w:val="22"/>
        </w:rPr>
        <w:t xml:space="preserve"> в соответствии с требованиями, уста</w:t>
      </w:r>
      <w:r w:rsidR="008D6690" w:rsidRPr="00DD5561">
        <w:rPr>
          <w:sz w:val="22"/>
          <w:szCs w:val="22"/>
        </w:rPr>
        <w:t xml:space="preserve">новленными в настоящем Договоре, </w:t>
      </w:r>
      <w:r w:rsidRPr="00DD5561">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DD5561">
        <w:rPr>
          <w:sz w:val="22"/>
          <w:szCs w:val="22"/>
        </w:rPr>
        <w:t>ом</w:t>
      </w:r>
      <w:r w:rsidRPr="00DD5561">
        <w:rPr>
          <w:sz w:val="22"/>
          <w:szCs w:val="22"/>
        </w:rPr>
        <w:t xml:space="preserve"> порядке.</w:t>
      </w:r>
    </w:p>
    <w:p w:rsidR="00DC1F73" w:rsidRPr="00502A42" w:rsidRDefault="00DC1F73" w:rsidP="00A067F8">
      <w:pPr>
        <w:numPr>
          <w:ilvl w:val="1"/>
          <w:numId w:val="1"/>
        </w:numPr>
        <w:shd w:val="clear" w:color="auto" w:fill="FFFFFF"/>
        <w:tabs>
          <w:tab w:val="left" w:pos="851"/>
          <w:tab w:val="left" w:pos="1134"/>
          <w:tab w:val="num" w:pos="2552"/>
        </w:tabs>
        <w:ind w:left="0" w:firstLine="567"/>
        <w:jc w:val="both"/>
        <w:rPr>
          <w:sz w:val="22"/>
          <w:szCs w:val="22"/>
        </w:rPr>
      </w:pPr>
      <w:r w:rsidRPr="00502A42">
        <w:rPr>
          <w:sz w:val="22"/>
          <w:szCs w:val="22"/>
        </w:rPr>
        <w:t xml:space="preserve">Поставщик гарантирует </w:t>
      </w:r>
      <w:r w:rsidR="00A067F8" w:rsidRPr="00502A42">
        <w:rPr>
          <w:sz w:val="22"/>
          <w:szCs w:val="22"/>
        </w:rPr>
        <w:t>П</w:t>
      </w:r>
      <w:r w:rsidRPr="00502A42">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502A42">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t xml:space="preserve">, </w:t>
      </w:r>
      <w:r w:rsidR="00A067F8" w:rsidRPr="00502A42">
        <w:rPr>
          <w:sz w:val="22"/>
          <w:szCs w:val="22"/>
        </w:rPr>
        <w:t xml:space="preserve">что поставляемые товары не </w:t>
      </w:r>
      <w:proofErr w:type="gramStart"/>
      <w:r w:rsidR="00A067F8" w:rsidRPr="00502A42">
        <w:rPr>
          <w:sz w:val="22"/>
          <w:szCs w:val="22"/>
        </w:rPr>
        <w:t>нарушают</w:t>
      </w:r>
      <w:proofErr w:type="gramEnd"/>
      <w:r w:rsidR="00A067F8" w:rsidRPr="00502A42">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667636" w:rsidRPr="00DD5561"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DD5561">
        <w:rPr>
          <w:sz w:val="22"/>
          <w:szCs w:val="22"/>
        </w:rPr>
        <w:t xml:space="preserve">Поставщик осуществляет доставку Товара </w:t>
      </w:r>
      <w:r w:rsidR="00E54363" w:rsidRPr="00DD5561">
        <w:rPr>
          <w:sz w:val="22"/>
          <w:szCs w:val="22"/>
        </w:rPr>
        <w:t xml:space="preserve">партиями </w:t>
      </w:r>
      <w:r w:rsidRPr="00DD5561">
        <w:rPr>
          <w:sz w:val="22"/>
          <w:szCs w:val="22"/>
        </w:rPr>
        <w:t xml:space="preserve">на склад Покупателя, </w:t>
      </w:r>
      <w:r w:rsidR="005F2BC4" w:rsidRPr="00DD5561">
        <w:rPr>
          <w:sz w:val="22"/>
          <w:szCs w:val="22"/>
        </w:rPr>
        <w:t>расположенный</w:t>
      </w:r>
      <w:r w:rsidRPr="00DD5561">
        <w:rPr>
          <w:sz w:val="22"/>
          <w:szCs w:val="22"/>
        </w:rPr>
        <w:t xml:space="preserve"> по адресу: </w:t>
      </w:r>
      <w:r w:rsidR="00F232C5">
        <w:rPr>
          <w:sz w:val="22"/>
          <w:szCs w:val="22"/>
        </w:rPr>
        <w:t xml:space="preserve">354392, Краснодарский край, </w:t>
      </w:r>
      <w:r w:rsidR="00F232C5" w:rsidRPr="00F232C5">
        <w:t xml:space="preserve">г. Сочи, пос. </w:t>
      </w:r>
      <w:proofErr w:type="spellStart"/>
      <w:r w:rsidR="00F232C5" w:rsidRPr="00F232C5">
        <w:t>Эсто</w:t>
      </w:r>
      <w:proofErr w:type="spellEnd"/>
      <w:r w:rsidR="00F232C5" w:rsidRPr="00F232C5">
        <w:t>-</w:t>
      </w:r>
      <w:r w:rsidR="00F232C5">
        <w:t>с</w:t>
      </w:r>
      <w:r w:rsidR="00F232C5" w:rsidRPr="00F232C5">
        <w:t xml:space="preserve">адок, </w:t>
      </w:r>
      <w:r w:rsidR="00F232C5">
        <w:t xml:space="preserve">курорт «Красная поляна» </w:t>
      </w:r>
      <w:r w:rsidR="00F232C5" w:rsidRPr="00F232C5">
        <w:t>наб. Времена года, д. 1, склад</w:t>
      </w:r>
      <w:r w:rsidR="005F2BC4" w:rsidRPr="00DD5561">
        <w:rPr>
          <w:kern w:val="2"/>
          <w:sz w:val="22"/>
          <w:lang w:eastAsia="ar-SA"/>
        </w:rPr>
        <w:t xml:space="preserve"> </w:t>
      </w:r>
      <w:r w:rsidR="00667636" w:rsidRPr="00DD5561">
        <w:rPr>
          <w:sz w:val="22"/>
          <w:szCs w:val="22"/>
        </w:rPr>
        <w:t xml:space="preserve">по наименованию, количеству и ассортименту в соответствии с </w:t>
      </w:r>
      <w:hyperlink r:id="rId12" w:history="1">
        <w:r w:rsidR="005F2BC4" w:rsidRPr="00DD5561">
          <w:rPr>
            <w:rStyle w:val="af9"/>
            <w:color w:val="auto"/>
            <w:sz w:val="22"/>
            <w:szCs w:val="22"/>
            <w:u w:val="none"/>
          </w:rPr>
          <w:t>Заявкой</w:t>
        </w:r>
      </w:hyperlink>
      <w:r w:rsidR="00261C74" w:rsidRPr="00DD5561">
        <w:rPr>
          <w:sz w:val="22"/>
          <w:szCs w:val="22"/>
        </w:rPr>
        <w:t xml:space="preserve"> (</w:t>
      </w:r>
      <w:r w:rsidR="00A067F8">
        <w:rPr>
          <w:sz w:val="22"/>
          <w:szCs w:val="22"/>
        </w:rPr>
        <w:t xml:space="preserve">оформленной по форме </w:t>
      </w:r>
      <w:r w:rsidR="00A067F8" w:rsidRPr="00DD5561">
        <w:rPr>
          <w:sz w:val="22"/>
          <w:szCs w:val="22"/>
        </w:rPr>
        <w:t>Приложени</w:t>
      </w:r>
      <w:r w:rsidR="00A067F8">
        <w:rPr>
          <w:sz w:val="22"/>
          <w:szCs w:val="22"/>
        </w:rPr>
        <w:t>я</w:t>
      </w:r>
      <w:r w:rsidR="00A067F8" w:rsidRPr="00DD5561">
        <w:rPr>
          <w:sz w:val="22"/>
          <w:szCs w:val="22"/>
        </w:rPr>
        <w:t xml:space="preserve"> </w:t>
      </w:r>
      <w:r w:rsidR="00261C74" w:rsidRPr="00DD5561">
        <w:rPr>
          <w:sz w:val="22"/>
          <w:szCs w:val="22"/>
        </w:rPr>
        <w:t>№</w:t>
      </w:r>
      <w:r w:rsidR="005F2BC4" w:rsidRPr="00DD5561">
        <w:rPr>
          <w:sz w:val="22"/>
          <w:szCs w:val="22"/>
        </w:rPr>
        <w:t>2</w:t>
      </w:r>
      <w:r w:rsidR="00261C74" w:rsidRPr="00DD5561">
        <w:rPr>
          <w:sz w:val="22"/>
          <w:szCs w:val="22"/>
        </w:rPr>
        <w:t xml:space="preserve"> к настоящему Договору)</w:t>
      </w:r>
      <w:r w:rsidR="00667636" w:rsidRPr="00DD5561">
        <w:rPr>
          <w:sz w:val="22"/>
          <w:szCs w:val="22"/>
        </w:rPr>
        <w:t>.</w:t>
      </w:r>
    </w:p>
    <w:p w:rsidR="00667636" w:rsidRPr="00DD5561" w:rsidRDefault="00667636" w:rsidP="00667636">
      <w:pPr>
        <w:shd w:val="clear" w:color="auto" w:fill="FFFFFF"/>
        <w:tabs>
          <w:tab w:val="left" w:pos="851"/>
          <w:tab w:val="left" w:pos="1134"/>
        </w:tabs>
        <w:ind w:left="567"/>
        <w:jc w:val="both"/>
        <w:rPr>
          <w:sz w:val="22"/>
          <w:szCs w:val="22"/>
        </w:rPr>
      </w:pPr>
    </w:p>
    <w:p w:rsidR="008C7216" w:rsidRPr="00DD5561"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DD5561">
        <w:rPr>
          <w:b/>
          <w:sz w:val="22"/>
          <w:szCs w:val="22"/>
        </w:rPr>
        <w:t xml:space="preserve">ПОРЯДОК И </w:t>
      </w:r>
      <w:r w:rsidR="008C7216" w:rsidRPr="00DD5561">
        <w:rPr>
          <w:b/>
          <w:sz w:val="22"/>
          <w:szCs w:val="22"/>
        </w:rPr>
        <w:t>СРОКИ ПОСТАВКИ ТОВАРА</w:t>
      </w:r>
    </w:p>
    <w:p w:rsidR="007359E8" w:rsidRPr="00DD5561"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5561">
        <w:rPr>
          <w:snapToGrid w:val="0"/>
          <w:sz w:val="22"/>
          <w:szCs w:val="22"/>
        </w:rPr>
        <w:t xml:space="preserve">Поставка Товара осуществляется силами </w:t>
      </w:r>
      <w:r w:rsidR="00C9026F" w:rsidRPr="00DD5561">
        <w:rPr>
          <w:snapToGrid w:val="0"/>
          <w:sz w:val="22"/>
          <w:szCs w:val="22"/>
        </w:rPr>
        <w:t>Поставщика на склад Покупателя</w:t>
      </w:r>
      <w:r w:rsidR="00606507" w:rsidRPr="00DD5561">
        <w:rPr>
          <w:snapToGrid w:val="0"/>
          <w:sz w:val="22"/>
          <w:szCs w:val="22"/>
        </w:rPr>
        <w:t xml:space="preserve"> </w:t>
      </w:r>
      <w:r w:rsidR="00667636" w:rsidRPr="00DD5561">
        <w:rPr>
          <w:snapToGrid w:val="0"/>
          <w:sz w:val="22"/>
          <w:szCs w:val="22"/>
        </w:rPr>
        <w:t>по адресу, указанному в п.1.3</w:t>
      </w:r>
      <w:r w:rsidRPr="00DD5561">
        <w:rPr>
          <w:snapToGrid w:val="0"/>
          <w:sz w:val="22"/>
          <w:szCs w:val="22"/>
        </w:rPr>
        <w:t xml:space="preserve"> </w:t>
      </w:r>
      <w:r w:rsidR="00261C74" w:rsidRPr="00DD5561">
        <w:rPr>
          <w:snapToGrid w:val="0"/>
          <w:sz w:val="22"/>
          <w:szCs w:val="22"/>
        </w:rPr>
        <w:t xml:space="preserve">настоящего </w:t>
      </w:r>
      <w:r w:rsidRPr="00DD5561">
        <w:rPr>
          <w:snapToGrid w:val="0"/>
          <w:sz w:val="22"/>
          <w:szCs w:val="22"/>
        </w:rPr>
        <w:t>Договора.</w:t>
      </w:r>
    </w:p>
    <w:p w:rsidR="00FB027A" w:rsidRPr="00502A42"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DD5561">
        <w:rPr>
          <w:sz w:val="22"/>
          <w:szCs w:val="22"/>
        </w:rPr>
        <w:t>Срок поставки Товара</w:t>
      </w:r>
      <w:r w:rsidR="00FB027A" w:rsidRPr="00DD5561">
        <w:rPr>
          <w:sz w:val="22"/>
          <w:szCs w:val="22"/>
        </w:rPr>
        <w:t>:</w:t>
      </w:r>
      <w:r w:rsidRPr="00DD5561">
        <w:rPr>
          <w:sz w:val="22"/>
          <w:szCs w:val="22"/>
        </w:rPr>
        <w:t xml:space="preserve"> </w:t>
      </w:r>
    </w:p>
    <w:p w:rsidR="00EE3FE0" w:rsidRDefault="00FB027A" w:rsidP="00FB027A">
      <w:pPr>
        <w:pStyle w:val="af7"/>
        <w:shd w:val="clear" w:color="auto" w:fill="FFFFFF"/>
        <w:tabs>
          <w:tab w:val="left" w:pos="851"/>
          <w:tab w:val="left" w:pos="993"/>
          <w:tab w:val="left" w:pos="1134"/>
        </w:tabs>
        <w:ind w:left="0" w:firstLine="567"/>
        <w:jc w:val="both"/>
        <w:rPr>
          <w:sz w:val="22"/>
          <w:szCs w:val="22"/>
        </w:rPr>
      </w:pPr>
      <w:r w:rsidRPr="00F5174E">
        <w:rPr>
          <w:sz w:val="22"/>
          <w:szCs w:val="22"/>
        </w:rPr>
        <w:t xml:space="preserve">- отгрузка Товара производится Поставщиком по мере потребности Покупателя, выраженной в форме </w:t>
      </w:r>
      <w:r w:rsidR="00B0122A" w:rsidRPr="00F5174E">
        <w:rPr>
          <w:sz w:val="22"/>
          <w:szCs w:val="22"/>
        </w:rPr>
        <w:t>з</w:t>
      </w:r>
      <w:r w:rsidRPr="00F5174E">
        <w:rPr>
          <w:sz w:val="22"/>
          <w:szCs w:val="22"/>
        </w:rPr>
        <w:t>аявки</w:t>
      </w:r>
      <w:r w:rsidR="00595AFB" w:rsidRPr="00F5174E">
        <w:rPr>
          <w:sz w:val="22"/>
          <w:szCs w:val="22"/>
        </w:rPr>
        <w:t xml:space="preserve"> (Приложение №2 к настоящему Договору)</w:t>
      </w:r>
      <w:r w:rsidRPr="00F5174E">
        <w:rPr>
          <w:sz w:val="22"/>
          <w:szCs w:val="22"/>
        </w:rPr>
        <w:t xml:space="preserve">, и переданной Поставщику посредством электронного письма на адрес электронной почты: </w:t>
      </w:r>
      <w:hyperlink r:id="rId13" w:history="1">
        <w:r w:rsidR="001222E2" w:rsidRPr="00F5174E">
          <w:rPr>
            <w:rStyle w:val="af9"/>
            <w:color w:val="auto"/>
            <w:sz w:val="22"/>
            <w:szCs w:val="22"/>
            <w:u w:val="none"/>
          </w:rPr>
          <w:t>_______@_______.ru</w:t>
        </w:r>
      </w:hyperlink>
      <w:r w:rsidRPr="00F5174E">
        <w:rPr>
          <w:sz w:val="22"/>
          <w:szCs w:val="22"/>
        </w:rPr>
        <w:t xml:space="preserve">. В </w:t>
      </w:r>
      <w:r w:rsidR="00595AFB" w:rsidRPr="00F5174E">
        <w:rPr>
          <w:sz w:val="22"/>
          <w:szCs w:val="22"/>
        </w:rPr>
        <w:t>з</w:t>
      </w:r>
      <w:r w:rsidRPr="00F5174E">
        <w:rPr>
          <w:sz w:val="22"/>
          <w:szCs w:val="22"/>
        </w:rPr>
        <w:t xml:space="preserve">аявке прописывается количество партий, количество (и/или объем) Товара в каждой партии. Срок </w:t>
      </w:r>
      <w:r w:rsidR="00B73010" w:rsidRPr="00F5174E">
        <w:rPr>
          <w:sz w:val="22"/>
          <w:szCs w:val="22"/>
        </w:rPr>
        <w:t>поставки</w:t>
      </w:r>
      <w:r w:rsidRPr="00F5174E">
        <w:rPr>
          <w:sz w:val="22"/>
          <w:szCs w:val="22"/>
        </w:rPr>
        <w:t xml:space="preserve"> Товара </w:t>
      </w:r>
      <w:r w:rsidR="00E95023" w:rsidRPr="00F5174E">
        <w:rPr>
          <w:sz w:val="22"/>
          <w:szCs w:val="22"/>
        </w:rPr>
        <w:t>не должен превышать 5</w:t>
      </w:r>
      <w:r w:rsidRPr="00F5174E">
        <w:rPr>
          <w:sz w:val="22"/>
          <w:szCs w:val="22"/>
        </w:rPr>
        <w:t xml:space="preserve"> (</w:t>
      </w:r>
      <w:r w:rsidR="00E95023" w:rsidRPr="00F5174E">
        <w:rPr>
          <w:sz w:val="22"/>
          <w:szCs w:val="22"/>
        </w:rPr>
        <w:t>пять</w:t>
      </w:r>
      <w:r w:rsidRPr="00F5174E">
        <w:rPr>
          <w:sz w:val="22"/>
          <w:szCs w:val="22"/>
        </w:rPr>
        <w:t>) рабочи</w:t>
      </w:r>
      <w:r w:rsidR="00E95023" w:rsidRPr="00F5174E">
        <w:rPr>
          <w:sz w:val="22"/>
          <w:szCs w:val="22"/>
        </w:rPr>
        <w:t>х</w:t>
      </w:r>
      <w:r w:rsidRPr="00F5174E">
        <w:rPr>
          <w:sz w:val="22"/>
          <w:szCs w:val="22"/>
        </w:rPr>
        <w:t xml:space="preserve"> д</w:t>
      </w:r>
      <w:r w:rsidR="00E95023" w:rsidRPr="00F5174E">
        <w:rPr>
          <w:sz w:val="22"/>
          <w:szCs w:val="22"/>
        </w:rPr>
        <w:t>ней</w:t>
      </w:r>
      <w:r w:rsidR="002411E1" w:rsidRPr="00F5174E">
        <w:rPr>
          <w:sz w:val="22"/>
          <w:szCs w:val="22"/>
        </w:rPr>
        <w:t xml:space="preserve"> </w:t>
      </w:r>
      <w:r w:rsidRPr="00F5174E">
        <w:rPr>
          <w:sz w:val="22"/>
          <w:szCs w:val="22"/>
        </w:rPr>
        <w:t>со дня подтверждения заявки Поставщиком в электронном виде, если иное не указано в заявке.</w:t>
      </w:r>
    </w:p>
    <w:p w:rsidR="00195B6F" w:rsidRPr="00DD5561"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5561">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Pr>
          <w:snapToGrid w:val="0"/>
          <w:sz w:val="22"/>
          <w:szCs w:val="22"/>
        </w:rPr>
        <w:t>,</w:t>
      </w:r>
      <w:r w:rsidR="008E78FD" w:rsidRPr="008E78FD">
        <w:rPr>
          <w:color w:val="FF0000"/>
          <w:sz w:val="22"/>
          <w:szCs w:val="22"/>
        </w:rPr>
        <w:t xml:space="preserve"> </w:t>
      </w:r>
      <w:r w:rsidR="008E78FD" w:rsidRPr="008E78FD">
        <w:rPr>
          <w:color w:val="000000" w:themeColor="text1"/>
          <w:sz w:val="22"/>
          <w:szCs w:val="22"/>
        </w:rPr>
        <w:t>по товарам импортного производства – грузовая таможенная декларация, инвойс,</w:t>
      </w:r>
      <w:r w:rsidR="008E78FD" w:rsidRPr="00711750">
        <w:rPr>
          <w:snapToGrid w:val="0"/>
          <w:color w:val="FF0000"/>
          <w:sz w:val="22"/>
          <w:szCs w:val="22"/>
        </w:rPr>
        <w:t xml:space="preserve"> </w:t>
      </w:r>
      <w:r w:rsidRPr="00DD5561">
        <w:rPr>
          <w:snapToGrid w:val="0"/>
          <w:sz w:val="22"/>
          <w:szCs w:val="22"/>
        </w:rPr>
        <w:t>и др.) должны быть оформлены в соответствии с действующим законодательством Российской Федерации.</w:t>
      </w:r>
    </w:p>
    <w:p w:rsidR="00195B6F" w:rsidRPr="00502A42"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502A42">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195B6F">
        <w:t xml:space="preserve"> </w:t>
      </w:r>
    </w:p>
    <w:p w:rsidR="00195B6F" w:rsidRPr="00502A42" w:rsidRDefault="00F232C5" w:rsidP="00502A42">
      <w:pPr>
        <w:shd w:val="clear" w:color="auto" w:fill="FFFFFF"/>
        <w:tabs>
          <w:tab w:val="left" w:pos="851"/>
          <w:tab w:val="left" w:pos="993"/>
          <w:tab w:val="left" w:pos="1134"/>
        </w:tabs>
        <w:ind w:firstLine="567"/>
        <w:jc w:val="both"/>
        <w:rPr>
          <w:snapToGrid w:val="0"/>
          <w:sz w:val="22"/>
          <w:szCs w:val="22"/>
        </w:rPr>
      </w:pPr>
      <w:r w:rsidRPr="00F232C5">
        <w:rPr>
          <w:b/>
          <w:snapToGrid w:val="0"/>
          <w:sz w:val="22"/>
          <w:szCs w:val="22"/>
        </w:rPr>
        <w:t>2.5</w:t>
      </w:r>
      <w:r w:rsidR="00F5174E">
        <w:rPr>
          <w:b/>
          <w:snapToGrid w:val="0"/>
          <w:sz w:val="22"/>
          <w:szCs w:val="22"/>
        </w:rPr>
        <w:t>.</w:t>
      </w:r>
      <w:r>
        <w:rPr>
          <w:snapToGrid w:val="0"/>
          <w:sz w:val="22"/>
          <w:szCs w:val="22"/>
        </w:rPr>
        <w:t xml:space="preserve"> </w:t>
      </w:r>
      <w:r w:rsidR="00195B6F" w:rsidRPr="00BB6297">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BB6297" w:rsidRPr="00BB6297">
        <w:rPr>
          <w:snapToGrid w:val="0"/>
          <w:sz w:val="22"/>
          <w:szCs w:val="22"/>
        </w:rPr>
        <w:t xml:space="preserve">80 </w:t>
      </w:r>
      <w:r w:rsidR="00195B6F" w:rsidRPr="00BB6297">
        <w:rPr>
          <w:snapToGrid w:val="0"/>
          <w:sz w:val="22"/>
          <w:szCs w:val="22"/>
        </w:rPr>
        <w:t>% от срока годности Товаров. 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 или потребовать замены такого Товара на условиях, предусмотренных п.6.5. Договора.</w:t>
      </w:r>
    </w:p>
    <w:p w:rsidR="00F65AFC" w:rsidRPr="00DD5561" w:rsidRDefault="005E1A89" w:rsidP="001C6EAF">
      <w:pPr>
        <w:pStyle w:val="af7"/>
        <w:numPr>
          <w:ilvl w:val="1"/>
          <w:numId w:val="30"/>
        </w:numPr>
        <w:shd w:val="clear" w:color="auto" w:fill="FFFFFF"/>
        <w:tabs>
          <w:tab w:val="left" w:pos="851"/>
          <w:tab w:val="left" w:pos="993"/>
        </w:tabs>
        <w:autoSpaceDE w:val="0"/>
        <w:autoSpaceDN w:val="0"/>
        <w:adjustRightInd w:val="0"/>
        <w:ind w:left="0" w:firstLine="567"/>
        <w:jc w:val="both"/>
        <w:rPr>
          <w:sz w:val="22"/>
          <w:szCs w:val="22"/>
        </w:rPr>
      </w:pPr>
      <w:r w:rsidRPr="00DD5561">
        <w:rPr>
          <w:snapToGrid w:val="0"/>
          <w:sz w:val="22"/>
          <w:szCs w:val="22"/>
        </w:rPr>
        <w:t>В случае просрочки поставки Товара Покупатель вправе отказаться от его приемки и оплаты.</w:t>
      </w:r>
      <w:r w:rsidR="001125E6" w:rsidRPr="00DD5561">
        <w:rPr>
          <w:sz w:val="22"/>
          <w:szCs w:val="22"/>
        </w:rPr>
        <w:t xml:space="preserve"> </w:t>
      </w:r>
    </w:p>
    <w:p w:rsidR="00195B6F" w:rsidRPr="00DD5561" w:rsidRDefault="005E1A89" w:rsidP="001C6EAF">
      <w:pPr>
        <w:pStyle w:val="af7"/>
        <w:numPr>
          <w:ilvl w:val="1"/>
          <w:numId w:val="30"/>
        </w:numPr>
        <w:shd w:val="clear" w:color="auto" w:fill="FFFFFF"/>
        <w:tabs>
          <w:tab w:val="left" w:pos="851"/>
          <w:tab w:val="left" w:pos="993"/>
        </w:tabs>
        <w:autoSpaceDE w:val="0"/>
        <w:autoSpaceDN w:val="0"/>
        <w:adjustRightInd w:val="0"/>
        <w:ind w:left="0" w:firstLine="567"/>
        <w:jc w:val="both"/>
        <w:rPr>
          <w:sz w:val="22"/>
          <w:szCs w:val="22"/>
        </w:rPr>
      </w:pPr>
      <w:r w:rsidRPr="00DD5561">
        <w:rPr>
          <w:sz w:val="22"/>
          <w:szCs w:val="22"/>
        </w:rPr>
        <w:t xml:space="preserve">Поставщик вправе исполнять свои обязательства по поставке Товара после истечения срока, указанного в </w:t>
      </w:r>
      <w:r w:rsidR="00706000" w:rsidRPr="00DD5561">
        <w:rPr>
          <w:sz w:val="22"/>
          <w:szCs w:val="22"/>
        </w:rPr>
        <w:t>Договоре</w:t>
      </w:r>
      <w:r w:rsidRPr="00DD5561">
        <w:rPr>
          <w:sz w:val="22"/>
          <w:szCs w:val="22"/>
        </w:rPr>
        <w:t xml:space="preserve">, только с письменного согласия </w:t>
      </w:r>
      <w:r w:rsidR="00706000" w:rsidRPr="00DD5561">
        <w:rPr>
          <w:sz w:val="22"/>
          <w:szCs w:val="22"/>
        </w:rPr>
        <w:t>Покупателя.</w:t>
      </w:r>
    </w:p>
    <w:p w:rsidR="00AE293F" w:rsidRPr="00502A42" w:rsidRDefault="00706000" w:rsidP="001C6EAF">
      <w:pPr>
        <w:pStyle w:val="af7"/>
        <w:numPr>
          <w:ilvl w:val="1"/>
          <w:numId w:val="30"/>
        </w:numPr>
        <w:shd w:val="clear" w:color="auto" w:fill="FFFFFF"/>
        <w:tabs>
          <w:tab w:val="left" w:pos="851"/>
          <w:tab w:val="left" w:pos="993"/>
        </w:tabs>
        <w:autoSpaceDE w:val="0"/>
        <w:autoSpaceDN w:val="0"/>
        <w:adjustRightInd w:val="0"/>
        <w:ind w:left="0" w:firstLine="567"/>
        <w:jc w:val="both"/>
        <w:rPr>
          <w:sz w:val="22"/>
          <w:szCs w:val="22"/>
        </w:rPr>
      </w:pPr>
      <w:r w:rsidRPr="00502A42">
        <w:rPr>
          <w:sz w:val="22"/>
          <w:szCs w:val="22"/>
        </w:rPr>
        <w:lastRenderedPageBreak/>
        <w:t xml:space="preserve">Товар отгружается в </w:t>
      </w:r>
      <w:r w:rsidR="00195B6F" w:rsidRPr="00502A42">
        <w:rPr>
          <w:sz w:val="22"/>
          <w:szCs w:val="22"/>
        </w:rPr>
        <w:t xml:space="preserve">таре и/или </w:t>
      </w:r>
      <w:r w:rsidRPr="00502A42">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502A42">
        <w:rPr>
          <w:sz w:val="22"/>
          <w:szCs w:val="22"/>
        </w:rPr>
        <w:t xml:space="preserve"> и позволяющей идентифицировать Товар путем нанесения наклеек, содержащих наименование Покупателя</w:t>
      </w:r>
      <w:r w:rsidR="0028458E">
        <w:rPr>
          <w:sz w:val="22"/>
          <w:szCs w:val="22"/>
        </w:rPr>
        <w:t xml:space="preserve">, </w:t>
      </w:r>
      <w:r w:rsidR="00220823" w:rsidRPr="003279F9">
        <w:rPr>
          <w:sz w:val="22"/>
          <w:szCs w:val="22"/>
        </w:rPr>
        <w:t>либо иным способом, принятым для такого вида Товаров</w:t>
      </w:r>
      <w:r w:rsidRPr="0028458E">
        <w:rPr>
          <w:sz w:val="22"/>
          <w:szCs w:val="22"/>
        </w:rPr>
        <w:t xml:space="preserve">. </w:t>
      </w:r>
      <w:r w:rsidRPr="00502A42">
        <w:rPr>
          <w:sz w:val="22"/>
          <w:szCs w:val="22"/>
        </w:rPr>
        <w:t>Тара и упаковка возврату не подлежит, и их стоимость входит в стоимость Товара</w:t>
      </w:r>
      <w:r w:rsidR="00195B6F">
        <w:rPr>
          <w:sz w:val="22"/>
          <w:szCs w:val="22"/>
        </w:rPr>
        <w:t>.</w:t>
      </w:r>
    </w:p>
    <w:p w:rsidR="00195B6F" w:rsidRPr="00DD5561" w:rsidRDefault="00AE293F" w:rsidP="00AE293F">
      <w:pPr>
        <w:shd w:val="clear" w:color="auto" w:fill="FFFFFF"/>
        <w:tabs>
          <w:tab w:val="left" w:pos="851"/>
          <w:tab w:val="left" w:pos="993"/>
          <w:tab w:val="left" w:pos="1134"/>
        </w:tabs>
        <w:ind w:firstLine="567"/>
        <w:jc w:val="both"/>
        <w:rPr>
          <w:sz w:val="22"/>
          <w:szCs w:val="22"/>
        </w:rPr>
      </w:pPr>
      <w:r w:rsidRPr="00DD5561">
        <w:rPr>
          <w:sz w:val="22"/>
          <w:szCs w:val="22"/>
        </w:rPr>
        <w:t xml:space="preserve">Транспортные средства, используемые </w:t>
      </w:r>
      <w:r w:rsidRPr="003E70E5">
        <w:rPr>
          <w:sz w:val="22"/>
          <w:szCs w:val="22"/>
        </w:rPr>
        <w:t>Поставщиком для доставки Товара, должны соответствовать установленным требованиям и нормам</w:t>
      </w:r>
      <w:r w:rsidR="003E70E5" w:rsidRPr="00502A42">
        <w:rPr>
          <w:sz w:val="22"/>
          <w:szCs w:val="22"/>
        </w:rPr>
        <w:t xml:space="preserve"> законодательства Российской Федерации</w:t>
      </w:r>
      <w:r w:rsidRPr="003E70E5">
        <w:rPr>
          <w:sz w:val="22"/>
          <w:szCs w:val="22"/>
        </w:rPr>
        <w:t>,</w:t>
      </w:r>
      <w:r w:rsidRPr="00DD5561">
        <w:rPr>
          <w:sz w:val="22"/>
          <w:szCs w:val="22"/>
        </w:rPr>
        <w:t xml:space="preserve">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502A42" w:rsidRDefault="00195B6F" w:rsidP="00502A42">
      <w:pPr>
        <w:shd w:val="clear" w:color="auto" w:fill="FFFFFF"/>
        <w:tabs>
          <w:tab w:val="left" w:pos="851"/>
          <w:tab w:val="left" w:pos="993"/>
          <w:tab w:val="left" w:pos="1134"/>
        </w:tabs>
        <w:ind w:firstLine="567"/>
        <w:jc w:val="both"/>
        <w:rPr>
          <w:sz w:val="22"/>
          <w:szCs w:val="22"/>
        </w:rPr>
      </w:pPr>
      <w:r w:rsidRPr="00F832B2">
        <w:rPr>
          <w:b/>
          <w:sz w:val="22"/>
          <w:szCs w:val="22"/>
        </w:rPr>
        <w:t>2.9.</w:t>
      </w:r>
      <w:r>
        <w:rPr>
          <w:sz w:val="22"/>
          <w:szCs w:val="22"/>
        </w:rPr>
        <w:t xml:space="preserve"> </w:t>
      </w:r>
      <w:r w:rsidR="00470C97" w:rsidRPr="00502A42">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00470C97" w:rsidRPr="00502A42">
        <w:rPr>
          <w:sz w:val="22"/>
          <w:szCs w:val="22"/>
        </w:rPr>
        <w:t>затарить</w:t>
      </w:r>
      <w:proofErr w:type="spellEnd"/>
      <w:r w:rsidR="00470C97" w:rsidRPr="00502A42">
        <w:rPr>
          <w:sz w:val="22"/>
          <w:szCs w:val="22"/>
        </w:rPr>
        <w:t xml:space="preserve"> и (или) упаковать Товар надлежащим образом, либо заменить ненадлежащую тару и (или) упаковку в течение </w:t>
      </w:r>
      <w:r w:rsidRPr="00502A42">
        <w:rPr>
          <w:sz w:val="22"/>
          <w:szCs w:val="22"/>
        </w:rPr>
        <w:t xml:space="preserve">5 (пяти) календарных дней </w:t>
      </w:r>
      <w:r w:rsidR="00470C97" w:rsidRPr="00502A42">
        <w:rPr>
          <w:sz w:val="22"/>
          <w:szCs w:val="22"/>
        </w:rPr>
        <w:t xml:space="preserve">с момента поставки Товара или предъявить к </w:t>
      </w:r>
      <w:r w:rsidR="00EC73F7" w:rsidRPr="00502A42">
        <w:rPr>
          <w:sz w:val="22"/>
          <w:szCs w:val="22"/>
        </w:rPr>
        <w:t>Поставщику</w:t>
      </w:r>
      <w:r w:rsidR="00470C97" w:rsidRPr="00502A42">
        <w:rPr>
          <w:sz w:val="22"/>
          <w:szCs w:val="22"/>
        </w:rPr>
        <w:t xml:space="preserve"> требования, вытекающие из передачи Товара ненадлежащего качества</w:t>
      </w:r>
    </w:p>
    <w:p w:rsidR="00195B6F" w:rsidRPr="00502A42" w:rsidRDefault="00195B6F" w:rsidP="00502A42">
      <w:pPr>
        <w:shd w:val="clear" w:color="auto" w:fill="FFFFFF"/>
        <w:tabs>
          <w:tab w:val="left" w:pos="851"/>
          <w:tab w:val="left" w:pos="993"/>
          <w:tab w:val="left" w:pos="1134"/>
        </w:tabs>
        <w:ind w:firstLine="567"/>
        <w:jc w:val="both"/>
        <w:rPr>
          <w:sz w:val="22"/>
          <w:szCs w:val="22"/>
        </w:rPr>
      </w:pPr>
      <w:r w:rsidRPr="00F832B2">
        <w:rPr>
          <w:b/>
          <w:sz w:val="22"/>
          <w:szCs w:val="22"/>
        </w:rPr>
        <w:t>2.10.</w:t>
      </w:r>
      <w:r>
        <w:rPr>
          <w:sz w:val="22"/>
          <w:szCs w:val="22"/>
        </w:rPr>
        <w:t xml:space="preserve"> </w:t>
      </w:r>
      <w:r w:rsidRPr="00502A42">
        <w:rPr>
          <w:sz w:val="22"/>
          <w:szCs w:val="22"/>
        </w:rPr>
        <w:t>Разгрузка</w:t>
      </w:r>
      <w:r w:rsidR="00EC73F7" w:rsidRPr="00502A42">
        <w:rPr>
          <w:sz w:val="22"/>
          <w:szCs w:val="22"/>
        </w:rPr>
        <w:t xml:space="preserve"> Товара</w:t>
      </w:r>
      <w:r w:rsidR="001125E6" w:rsidRPr="00502A42">
        <w:rPr>
          <w:sz w:val="22"/>
          <w:szCs w:val="22"/>
        </w:rPr>
        <w:t xml:space="preserve"> </w:t>
      </w:r>
      <w:r w:rsidRPr="00502A42">
        <w:rPr>
          <w:sz w:val="22"/>
          <w:szCs w:val="22"/>
        </w:rPr>
        <w:t xml:space="preserve">на склад Покупателя по адресу, указанному в п.1.3 настоящего Договора </w:t>
      </w:r>
      <w:r w:rsidR="00EC73F7" w:rsidRPr="00502A42">
        <w:rPr>
          <w:sz w:val="22"/>
          <w:szCs w:val="22"/>
        </w:rPr>
        <w:t>производится силами Поставщика</w:t>
      </w:r>
      <w:r w:rsidR="0028458E">
        <w:rPr>
          <w:sz w:val="22"/>
          <w:szCs w:val="22"/>
        </w:rPr>
        <w:t xml:space="preserve"> </w:t>
      </w:r>
      <w:r w:rsidR="00220823" w:rsidRPr="003279F9">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EC73F7" w:rsidRPr="0028458E">
        <w:rPr>
          <w:sz w:val="22"/>
          <w:szCs w:val="22"/>
        </w:rPr>
        <w:t>.</w:t>
      </w:r>
    </w:p>
    <w:p w:rsidR="00436A29" w:rsidRDefault="00195B6F" w:rsidP="00436A29">
      <w:pPr>
        <w:shd w:val="clear" w:color="auto" w:fill="FFFFFF"/>
        <w:tabs>
          <w:tab w:val="left" w:pos="851"/>
          <w:tab w:val="left" w:pos="993"/>
          <w:tab w:val="left" w:pos="1134"/>
        </w:tabs>
        <w:ind w:firstLine="567"/>
        <w:jc w:val="both"/>
        <w:rPr>
          <w:sz w:val="22"/>
          <w:szCs w:val="22"/>
        </w:rPr>
      </w:pPr>
      <w:r w:rsidRPr="00F832B2">
        <w:rPr>
          <w:b/>
          <w:sz w:val="22"/>
          <w:szCs w:val="22"/>
        </w:rPr>
        <w:t xml:space="preserve">2.11. </w:t>
      </w:r>
      <w:r w:rsidR="00EC73F7" w:rsidRPr="00436A29">
        <w:rPr>
          <w:sz w:val="22"/>
          <w:szCs w:val="22"/>
        </w:rPr>
        <w:t>Приемка Товара по количеству и стоимости произво</w:t>
      </w:r>
      <w:r w:rsidR="00436A29">
        <w:rPr>
          <w:sz w:val="22"/>
          <w:szCs w:val="22"/>
        </w:rPr>
        <w:t xml:space="preserve">дится в момент поставки Товара </w:t>
      </w:r>
      <w:r w:rsidR="00EC73F7" w:rsidRPr="00436A29">
        <w:rPr>
          <w:sz w:val="22"/>
          <w:szCs w:val="22"/>
        </w:rPr>
        <w:t xml:space="preserve">по месту нахождения </w:t>
      </w:r>
      <w:r w:rsidR="00EF555C" w:rsidRPr="00436A29">
        <w:rPr>
          <w:sz w:val="22"/>
          <w:szCs w:val="22"/>
        </w:rPr>
        <w:t xml:space="preserve">склада </w:t>
      </w:r>
      <w:r w:rsidR="00173D65" w:rsidRPr="00436A29">
        <w:rPr>
          <w:sz w:val="22"/>
          <w:szCs w:val="22"/>
        </w:rPr>
        <w:t>Покупателя</w:t>
      </w:r>
      <w:r w:rsidR="00EF555C" w:rsidRPr="00436A29">
        <w:rPr>
          <w:sz w:val="22"/>
          <w:szCs w:val="22"/>
        </w:rPr>
        <w:t xml:space="preserve"> (</w:t>
      </w:r>
      <w:r w:rsidR="002268CA" w:rsidRPr="00436A29">
        <w:rPr>
          <w:sz w:val="22"/>
          <w:szCs w:val="22"/>
        </w:rPr>
        <w:t xml:space="preserve">по адресу, </w:t>
      </w:r>
      <w:r w:rsidR="00EF555C" w:rsidRPr="00436A29">
        <w:rPr>
          <w:sz w:val="22"/>
          <w:szCs w:val="22"/>
        </w:rPr>
        <w:t>указанному в п.1.3. Договора)</w:t>
      </w:r>
      <w:r w:rsidR="00EC73F7" w:rsidRPr="00436A29">
        <w:rPr>
          <w:sz w:val="22"/>
          <w:szCs w:val="22"/>
        </w:rPr>
        <w:t>, что подтверждается подписанием Сторонами</w:t>
      </w:r>
      <w:r w:rsidR="00DF7B31" w:rsidRPr="00436A29">
        <w:rPr>
          <w:sz w:val="22"/>
          <w:szCs w:val="22"/>
        </w:rPr>
        <w:t xml:space="preserve"> </w:t>
      </w:r>
      <w:r w:rsidR="00EC73F7" w:rsidRPr="00436A29">
        <w:rPr>
          <w:sz w:val="22"/>
          <w:szCs w:val="22"/>
        </w:rPr>
        <w:t>товарной накладной</w:t>
      </w:r>
      <w:r w:rsidR="000246AE" w:rsidRPr="00436A29">
        <w:rPr>
          <w:sz w:val="22"/>
          <w:szCs w:val="22"/>
        </w:rPr>
        <w:t xml:space="preserve"> ТОРГ-12</w:t>
      </w:r>
      <w:r w:rsidR="00436A29">
        <w:rPr>
          <w:sz w:val="22"/>
          <w:szCs w:val="22"/>
        </w:rPr>
        <w:t>.</w:t>
      </w:r>
    </w:p>
    <w:p w:rsidR="00EC73F7" w:rsidRPr="00436A29" w:rsidRDefault="00436A29" w:rsidP="00436A29">
      <w:pPr>
        <w:shd w:val="clear" w:color="auto" w:fill="FFFFFF"/>
        <w:tabs>
          <w:tab w:val="left" w:pos="851"/>
          <w:tab w:val="left" w:pos="993"/>
          <w:tab w:val="left" w:pos="1134"/>
        </w:tabs>
        <w:ind w:firstLine="567"/>
        <w:jc w:val="both"/>
        <w:rPr>
          <w:b/>
          <w:sz w:val="22"/>
          <w:szCs w:val="22"/>
        </w:rPr>
      </w:pPr>
      <w:r>
        <w:rPr>
          <w:b/>
          <w:sz w:val="22"/>
          <w:szCs w:val="22"/>
        </w:rPr>
        <w:t xml:space="preserve">2.12. </w:t>
      </w:r>
      <w:r w:rsidR="00B84CA3" w:rsidRPr="00502A42">
        <w:rPr>
          <w:sz w:val="22"/>
          <w:szCs w:val="22"/>
        </w:rPr>
        <w:t>Приемка поставленного Товара производится Покупател</w:t>
      </w:r>
      <w:r w:rsidR="00BA6130" w:rsidRPr="00502A42">
        <w:rPr>
          <w:sz w:val="22"/>
          <w:szCs w:val="22"/>
        </w:rPr>
        <w:t>ем</w:t>
      </w:r>
      <w:r w:rsidR="00B84CA3" w:rsidRPr="00502A42">
        <w:rPr>
          <w:sz w:val="22"/>
          <w:szCs w:val="22"/>
        </w:rPr>
        <w:t xml:space="preserve"> по товарным и сопроводительным документам (счету-фактуре, накладным, упаковочным ярлыкам и др.)</w:t>
      </w:r>
    </w:p>
    <w:p w:rsidR="0008700D" w:rsidRPr="00DD5561" w:rsidRDefault="0008700D" w:rsidP="0008700D">
      <w:pPr>
        <w:pStyle w:val="af7"/>
        <w:shd w:val="clear" w:color="auto" w:fill="FFFFFF"/>
        <w:tabs>
          <w:tab w:val="left" w:pos="851"/>
          <w:tab w:val="left" w:pos="993"/>
          <w:tab w:val="left" w:pos="1134"/>
        </w:tabs>
        <w:ind w:left="567"/>
        <w:jc w:val="both"/>
        <w:rPr>
          <w:sz w:val="22"/>
          <w:szCs w:val="22"/>
        </w:rPr>
      </w:pPr>
    </w:p>
    <w:p w:rsidR="008C7216" w:rsidRPr="00DD5561" w:rsidRDefault="008C7216" w:rsidP="001C6EAF">
      <w:pPr>
        <w:widowControl w:val="0"/>
        <w:numPr>
          <w:ilvl w:val="0"/>
          <w:numId w:val="30"/>
        </w:numPr>
        <w:tabs>
          <w:tab w:val="num" w:pos="851"/>
          <w:tab w:val="left" w:pos="993"/>
          <w:tab w:val="left" w:pos="1134"/>
        </w:tabs>
        <w:autoSpaceDE w:val="0"/>
        <w:autoSpaceDN w:val="0"/>
        <w:adjustRightInd w:val="0"/>
        <w:ind w:left="0" w:firstLine="567"/>
        <w:contextualSpacing/>
        <w:jc w:val="center"/>
        <w:rPr>
          <w:b/>
          <w:sz w:val="22"/>
          <w:szCs w:val="22"/>
        </w:rPr>
      </w:pPr>
      <w:r w:rsidRPr="00DD5561">
        <w:rPr>
          <w:b/>
          <w:sz w:val="22"/>
          <w:szCs w:val="22"/>
        </w:rPr>
        <w:t>ПРАВА И ОБЯЗАННОСТИ СТОРОН</w:t>
      </w:r>
    </w:p>
    <w:p w:rsidR="008C7216" w:rsidRPr="00DD5561" w:rsidRDefault="008C7216" w:rsidP="001C6EAF">
      <w:pPr>
        <w:pStyle w:val="af7"/>
        <w:numPr>
          <w:ilvl w:val="1"/>
          <w:numId w:val="31"/>
        </w:numPr>
        <w:shd w:val="clear" w:color="auto" w:fill="FFFFFF"/>
        <w:tabs>
          <w:tab w:val="left" w:pos="851"/>
          <w:tab w:val="left" w:pos="993"/>
          <w:tab w:val="left" w:pos="1134"/>
        </w:tabs>
        <w:jc w:val="both"/>
        <w:rPr>
          <w:i/>
          <w:sz w:val="22"/>
          <w:szCs w:val="22"/>
        </w:rPr>
      </w:pPr>
      <w:r w:rsidRPr="00DD5561">
        <w:rPr>
          <w:sz w:val="22"/>
          <w:szCs w:val="22"/>
        </w:rPr>
        <w:tab/>
      </w:r>
      <w:r w:rsidRPr="00DD5561">
        <w:rPr>
          <w:i/>
          <w:sz w:val="22"/>
          <w:szCs w:val="22"/>
        </w:rPr>
        <w:t>Поставщик обязан:</w:t>
      </w:r>
    </w:p>
    <w:p w:rsidR="002B2629" w:rsidRPr="00DD5561" w:rsidRDefault="007226E3" w:rsidP="001C6EAF">
      <w:pPr>
        <w:pStyle w:val="af7"/>
        <w:numPr>
          <w:ilvl w:val="2"/>
          <w:numId w:val="31"/>
        </w:numPr>
        <w:shd w:val="clear" w:color="auto" w:fill="FFFFFF"/>
        <w:tabs>
          <w:tab w:val="left" w:pos="1134"/>
        </w:tabs>
        <w:ind w:left="0" w:firstLine="567"/>
        <w:jc w:val="both"/>
        <w:rPr>
          <w:sz w:val="22"/>
          <w:szCs w:val="22"/>
        </w:rPr>
      </w:pPr>
      <w:r w:rsidRPr="00DD5561">
        <w:rPr>
          <w:sz w:val="22"/>
          <w:szCs w:val="22"/>
        </w:rPr>
        <w:t xml:space="preserve"> </w:t>
      </w:r>
      <w:r w:rsidR="0028458E" w:rsidRPr="006466FE">
        <w:rPr>
          <w:color w:val="000000" w:themeColor="text1"/>
          <w:sz w:val="22"/>
          <w:szCs w:val="22"/>
        </w:rPr>
        <w:t>Не позднее, чем за 1 (Один) рабочий день до предпол</w:t>
      </w:r>
      <w:r w:rsidR="0028458E">
        <w:rPr>
          <w:color w:val="000000" w:themeColor="text1"/>
          <w:sz w:val="22"/>
          <w:szCs w:val="22"/>
        </w:rPr>
        <w:t>агаемой даты поставки Товара</w:t>
      </w:r>
      <w:r w:rsidR="003E70E5" w:rsidRPr="00502A42">
        <w:rPr>
          <w:sz w:val="22"/>
          <w:szCs w:val="22"/>
        </w:rPr>
        <w:t xml:space="preserve"> </w:t>
      </w:r>
      <w:r w:rsidR="002B2629" w:rsidRPr="003F007F">
        <w:rPr>
          <w:sz w:val="22"/>
          <w:szCs w:val="22"/>
        </w:rPr>
        <w:t>по адресу</w:t>
      </w:r>
      <w:r w:rsidR="002B2629" w:rsidRPr="00DD5561">
        <w:rPr>
          <w:sz w:val="22"/>
          <w:szCs w:val="22"/>
        </w:rPr>
        <w:t xml:space="preserve">,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r w:rsidR="003039D7" w:rsidRPr="00DD5561">
        <w:t xml:space="preserve"> </w:t>
      </w:r>
      <w:hyperlink r:id="rId14" w:history="1">
        <w:r w:rsidR="007B6B05" w:rsidRPr="0072633D">
          <w:rPr>
            <w:rStyle w:val="af9"/>
            <w:sz w:val="22"/>
            <w:szCs w:val="22"/>
            <w:lang w:val="en-US"/>
          </w:rPr>
          <w:t>a</w:t>
        </w:r>
        <w:r w:rsidR="007B6B05" w:rsidRPr="0072633D">
          <w:rPr>
            <w:rStyle w:val="af9"/>
            <w:sz w:val="22"/>
            <w:szCs w:val="22"/>
          </w:rPr>
          <w:t>.</w:t>
        </w:r>
        <w:r w:rsidR="007B6B05" w:rsidRPr="0072633D">
          <w:rPr>
            <w:rStyle w:val="af9"/>
            <w:sz w:val="22"/>
            <w:szCs w:val="22"/>
            <w:lang w:val="en-US"/>
          </w:rPr>
          <w:t>shubnikov</w:t>
        </w:r>
        <w:r w:rsidR="007B6B05" w:rsidRPr="0072633D">
          <w:rPr>
            <w:rStyle w:val="af9"/>
            <w:sz w:val="22"/>
            <w:szCs w:val="22"/>
          </w:rPr>
          <w:t>@k</w:t>
        </w:r>
        <w:r w:rsidR="007B6B05" w:rsidRPr="0072633D">
          <w:rPr>
            <w:rStyle w:val="af9"/>
            <w:sz w:val="22"/>
            <w:szCs w:val="22"/>
            <w:lang w:val="en-US"/>
          </w:rPr>
          <w:t>presort</w:t>
        </w:r>
        <w:r w:rsidR="007B6B05" w:rsidRPr="0072633D">
          <w:rPr>
            <w:rStyle w:val="af9"/>
            <w:sz w:val="22"/>
            <w:szCs w:val="22"/>
          </w:rPr>
          <w:t>.ru</w:t>
        </w:r>
      </w:hyperlink>
      <w:r w:rsidR="007B6B05" w:rsidRPr="007B6B05">
        <w:rPr>
          <w:color w:val="000000"/>
          <w:sz w:val="22"/>
          <w:szCs w:val="22"/>
        </w:rPr>
        <w:t xml:space="preserve">, </w:t>
      </w:r>
      <w:hyperlink r:id="rId15" w:history="1">
        <w:r w:rsidR="007B6B05" w:rsidRPr="0072633D">
          <w:rPr>
            <w:rStyle w:val="af9"/>
            <w:sz w:val="22"/>
            <w:szCs w:val="22"/>
          </w:rPr>
          <w:t>info@k</w:t>
        </w:r>
        <w:r w:rsidR="007B6B05" w:rsidRPr="0072633D">
          <w:rPr>
            <w:rStyle w:val="af9"/>
            <w:sz w:val="22"/>
            <w:szCs w:val="22"/>
            <w:lang w:val="en-US"/>
          </w:rPr>
          <w:t>presort</w:t>
        </w:r>
        <w:r w:rsidR="007B6B05" w:rsidRPr="0072633D">
          <w:rPr>
            <w:rStyle w:val="af9"/>
            <w:sz w:val="22"/>
            <w:szCs w:val="22"/>
          </w:rPr>
          <w:t>.ru</w:t>
        </w:r>
      </w:hyperlink>
      <w:r w:rsidR="00173D65" w:rsidRPr="00DD5561">
        <w:rPr>
          <w:sz w:val="22"/>
          <w:szCs w:val="22"/>
        </w:rPr>
        <w:t>.</w:t>
      </w:r>
      <w:r w:rsidR="002B2629" w:rsidRPr="00DD5561">
        <w:rPr>
          <w:sz w:val="22"/>
          <w:szCs w:val="22"/>
        </w:rPr>
        <w:t xml:space="preserve"> Поставщик имеет право на досрочную поставку Товара с предварительного согласования Покупателя</w:t>
      </w:r>
      <w:r w:rsidR="00261C74" w:rsidRPr="00DD5561">
        <w:rPr>
          <w:sz w:val="22"/>
          <w:szCs w:val="22"/>
        </w:rPr>
        <w:t>.</w:t>
      </w:r>
    </w:p>
    <w:p w:rsidR="008C7216" w:rsidRPr="00DD5561" w:rsidRDefault="002B2629" w:rsidP="001C6EAF">
      <w:pPr>
        <w:pStyle w:val="af7"/>
        <w:numPr>
          <w:ilvl w:val="2"/>
          <w:numId w:val="31"/>
        </w:numPr>
        <w:shd w:val="clear" w:color="auto" w:fill="FFFFFF"/>
        <w:tabs>
          <w:tab w:val="left" w:pos="1134"/>
        </w:tabs>
        <w:ind w:left="0" w:firstLine="567"/>
        <w:jc w:val="both"/>
        <w:rPr>
          <w:sz w:val="22"/>
          <w:szCs w:val="22"/>
        </w:rPr>
      </w:pPr>
      <w:r w:rsidRPr="00DD5561">
        <w:rPr>
          <w:sz w:val="22"/>
          <w:szCs w:val="22"/>
        </w:rPr>
        <w:t xml:space="preserve"> </w:t>
      </w:r>
      <w:r w:rsidR="008C7216" w:rsidRPr="00DD5561">
        <w:rPr>
          <w:sz w:val="22"/>
          <w:szCs w:val="22"/>
        </w:rPr>
        <w:t>Передать Товар, соответствующий условиям настоящего Договора, в обусловленный настоящим Договором срок</w:t>
      </w:r>
      <w:r w:rsidR="00261C74" w:rsidRPr="00DD5561">
        <w:rPr>
          <w:sz w:val="22"/>
          <w:szCs w:val="22"/>
        </w:rPr>
        <w:t>.</w:t>
      </w:r>
    </w:p>
    <w:p w:rsidR="008C7216" w:rsidRPr="00502A42" w:rsidRDefault="007226E3" w:rsidP="001C6EAF">
      <w:pPr>
        <w:pStyle w:val="af7"/>
        <w:numPr>
          <w:ilvl w:val="2"/>
          <w:numId w:val="31"/>
        </w:numPr>
        <w:shd w:val="clear" w:color="auto" w:fill="FFFFFF"/>
        <w:tabs>
          <w:tab w:val="left" w:pos="1134"/>
        </w:tabs>
        <w:ind w:left="0" w:firstLine="567"/>
        <w:jc w:val="both"/>
        <w:rPr>
          <w:sz w:val="22"/>
          <w:szCs w:val="22"/>
        </w:rPr>
      </w:pPr>
      <w:r w:rsidRPr="009812C1">
        <w:rPr>
          <w:sz w:val="22"/>
          <w:szCs w:val="22"/>
        </w:rPr>
        <w:t xml:space="preserve"> </w:t>
      </w:r>
      <w:r w:rsidR="008C7216" w:rsidRPr="009812C1">
        <w:rPr>
          <w:sz w:val="22"/>
          <w:szCs w:val="22"/>
        </w:rPr>
        <w:t xml:space="preserve">При подписании товарной накладной представить Покупателю </w:t>
      </w:r>
      <w:r w:rsidR="00D044EE" w:rsidRPr="00502A42">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9812C1">
        <w:rPr>
          <w:sz w:val="22"/>
          <w:szCs w:val="22"/>
        </w:rPr>
        <w:t xml:space="preserve">регистрационные удостоверения, </w:t>
      </w:r>
      <w:r w:rsidR="00D044EE" w:rsidRPr="00502A42">
        <w:rPr>
          <w:sz w:val="22"/>
          <w:szCs w:val="22"/>
        </w:rPr>
        <w:t xml:space="preserve">техпаспорт, инструкция по эксплуатации и др., документация о качестве -  </w:t>
      </w:r>
      <w:r w:rsidR="00F553E4" w:rsidRPr="009812C1">
        <w:rPr>
          <w:sz w:val="22"/>
          <w:szCs w:val="22"/>
        </w:rPr>
        <w:t>сертификаты соответствия, гигиенические сертификаты и т.п. и</w:t>
      </w:r>
      <w:r w:rsidR="008C7216" w:rsidRPr="009812C1">
        <w:rPr>
          <w:sz w:val="22"/>
          <w:szCs w:val="22"/>
        </w:rPr>
        <w:t xml:space="preserve">/или иные документы, подтверждающие качество Товара, гарантию, </w:t>
      </w:r>
      <w:r w:rsidR="008E78FD" w:rsidRPr="009812C1">
        <w:rPr>
          <w:color w:val="000000" w:themeColor="text1"/>
          <w:sz w:val="22"/>
          <w:szCs w:val="22"/>
        </w:rPr>
        <w:t xml:space="preserve">по товарам импортного производства – </w:t>
      </w:r>
      <w:r w:rsidR="00D044EE" w:rsidRPr="00502A42">
        <w:rPr>
          <w:sz w:val="22"/>
          <w:szCs w:val="22"/>
        </w:rPr>
        <w:t xml:space="preserve">грузовую таможенную декларацию, </w:t>
      </w:r>
      <w:r w:rsidR="008E78FD" w:rsidRPr="009812C1">
        <w:rPr>
          <w:color w:val="000000" w:themeColor="text1"/>
          <w:sz w:val="22"/>
          <w:szCs w:val="22"/>
        </w:rPr>
        <w:t>инвойс</w:t>
      </w:r>
      <w:r w:rsidR="008E78FD" w:rsidRPr="009812C1">
        <w:rPr>
          <w:color w:val="FF0000"/>
          <w:sz w:val="22"/>
          <w:szCs w:val="22"/>
        </w:rPr>
        <w:t xml:space="preserve"> </w:t>
      </w:r>
      <w:r w:rsidR="008C7216" w:rsidRPr="009812C1">
        <w:rPr>
          <w:sz w:val="22"/>
          <w:szCs w:val="22"/>
        </w:rPr>
        <w:t>оформленные в соответствии с законодательством Российской Федерации</w:t>
      </w:r>
      <w:r w:rsidR="00261C74" w:rsidRPr="009812C1">
        <w:rPr>
          <w:sz w:val="22"/>
          <w:szCs w:val="22"/>
        </w:rPr>
        <w:t>.</w:t>
      </w:r>
      <w:r w:rsidR="009812C1" w:rsidRPr="00502A42">
        <w:rPr>
          <w:snapToGrid w:val="0"/>
          <w:sz w:val="22"/>
          <w:szCs w:val="22"/>
        </w:rPr>
        <w:t xml:space="preserve"> </w:t>
      </w:r>
      <w:proofErr w:type="gramStart"/>
      <w:r w:rsidR="009812C1" w:rsidRPr="00502A42">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9812C1" w:rsidRPr="00502A42">
        <w:rPr>
          <w:snapToGrid w:val="0"/>
          <w:sz w:val="22"/>
          <w:szCs w:val="22"/>
        </w:rPr>
        <w:t xml:space="preserve"> </w:t>
      </w:r>
      <w:proofErr w:type="gramStart"/>
      <w:r w:rsidR="009812C1" w:rsidRPr="00502A42">
        <w:rPr>
          <w:snapToGrid w:val="0"/>
          <w:sz w:val="22"/>
          <w:szCs w:val="22"/>
        </w:rPr>
        <w:t>Договора)</w:t>
      </w:r>
      <w:r w:rsidR="00F67D39">
        <w:rPr>
          <w:rFonts w:ascii="Times New Roman CYR" w:hAnsi="Times New Roman CYR" w:cs="Times New Roman CYR"/>
          <w:sz w:val="22"/>
          <w:szCs w:val="22"/>
        </w:rPr>
        <w:t>.</w:t>
      </w:r>
      <w:proofErr w:type="gramEnd"/>
    </w:p>
    <w:p w:rsidR="008C7216" w:rsidRPr="00DD5561" w:rsidRDefault="007226E3" w:rsidP="001C6EAF">
      <w:pPr>
        <w:pStyle w:val="af7"/>
        <w:numPr>
          <w:ilvl w:val="2"/>
          <w:numId w:val="31"/>
        </w:numPr>
        <w:shd w:val="clear" w:color="auto" w:fill="FFFFFF"/>
        <w:tabs>
          <w:tab w:val="left" w:pos="1134"/>
        </w:tabs>
        <w:ind w:left="0" w:firstLine="567"/>
        <w:jc w:val="both"/>
        <w:rPr>
          <w:sz w:val="22"/>
          <w:szCs w:val="22"/>
        </w:rPr>
      </w:pPr>
      <w:r w:rsidRPr="00DD5561">
        <w:rPr>
          <w:sz w:val="22"/>
          <w:szCs w:val="22"/>
        </w:rPr>
        <w:t xml:space="preserve"> </w:t>
      </w:r>
      <w:r w:rsidR="008C7216" w:rsidRPr="00DD5561">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8E78FD" w:rsidRDefault="007226E3" w:rsidP="001C6EAF">
      <w:pPr>
        <w:pStyle w:val="af7"/>
        <w:numPr>
          <w:ilvl w:val="2"/>
          <w:numId w:val="31"/>
        </w:numPr>
        <w:shd w:val="clear" w:color="auto" w:fill="FFFFFF"/>
        <w:tabs>
          <w:tab w:val="left" w:pos="1134"/>
        </w:tabs>
        <w:ind w:left="0" w:firstLine="567"/>
        <w:jc w:val="both"/>
        <w:rPr>
          <w:color w:val="000000" w:themeColor="text1"/>
          <w:sz w:val="22"/>
          <w:szCs w:val="22"/>
        </w:rPr>
      </w:pPr>
      <w:r w:rsidRPr="00DD5561">
        <w:rPr>
          <w:sz w:val="22"/>
          <w:szCs w:val="22"/>
        </w:rPr>
        <w:t xml:space="preserve"> </w:t>
      </w:r>
      <w:r w:rsidR="0028799F" w:rsidRPr="00DD5561">
        <w:rPr>
          <w:sz w:val="22"/>
          <w:szCs w:val="22"/>
        </w:rPr>
        <w:t xml:space="preserve">В день поставки Товара, Поставщик передает Покупателю оформленные в соответствии с требованиями действующего </w:t>
      </w:r>
      <w:r w:rsidR="0028799F" w:rsidRPr="00282A7F">
        <w:rPr>
          <w:sz w:val="22"/>
          <w:szCs w:val="22"/>
        </w:rPr>
        <w:t xml:space="preserve">законодательства </w:t>
      </w:r>
      <w:r w:rsidR="009812C1" w:rsidRPr="00502A42">
        <w:rPr>
          <w:sz w:val="22"/>
          <w:szCs w:val="22"/>
        </w:rPr>
        <w:t>Российской Федерации</w:t>
      </w:r>
      <w:r w:rsidR="0028799F" w:rsidRPr="00282A7F">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A16F65">
        <w:rPr>
          <w:sz w:val="22"/>
          <w:szCs w:val="22"/>
        </w:rPr>
        <w:t xml:space="preserve">, </w:t>
      </w:r>
      <w:r w:rsidR="008E78FD" w:rsidRPr="00A16F65">
        <w:rPr>
          <w:color w:val="000000" w:themeColor="text1"/>
          <w:sz w:val="22"/>
          <w:szCs w:val="22"/>
        </w:rPr>
        <w:t xml:space="preserve">по товарам импортного производства – </w:t>
      </w:r>
      <w:r w:rsidR="009812C1" w:rsidRPr="00A16F65">
        <w:rPr>
          <w:color w:val="000000" w:themeColor="text1"/>
          <w:sz w:val="22"/>
          <w:szCs w:val="22"/>
        </w:rPr>
        <w:t>грузовую таможенную</w:t>
      </w:r>
      <w:r w:rsidR="009812C1" w:rsidRPr="008E78FD">
        <w:rPr>
          <w:color w:val="000000" w:themeColor="text1"/>
          <w:sz w:val="22"/>
          <w:szCs w:val="22"/>
        </w:rPr>
        <w:t xml:space="preserve"> </w:t>
      </w:r>
      <w:r w:rsidR="008E78FD" w:rsidRPr="008E78FD">
        <w:rPr>
          <w:color w:val="000000" w:themeColor="text1"/>
          <w:sz w:val="22"/>
          <w:szCs w:val="22"/>
        </w:rPr>
        <w:t>деклараци</w:t>
      </w:r>
      <w:r w:rsidR="009812C1">
        <w:rPr>
          <w:color w:val="000000" w:themeColor="text1"/>
          <w:sz w:val="22"/>
          <w:szCs w:val="22"/>
        </w:rPr>
        <w:t>ю</w:t>
      </w:r>
      <w:r w:rsidR="008E78FD" w:rsidRPr="008E78FD">
        <w:rPr>
          <w:color w:val="000000" w:themeColor="text1"/>
          <w:sz w:val="22"/>
          <w:szCs w:val="22"/>
        </w:rPr>
        <w:t>, инвойс,</w:t>
      </w:r>
      <w:r w:rsidR="008E78FD" w:rsidRPr="008E78FD">
        <w:rPr>
          <w:snapToGrid w:val="0"/>
          <w:color w:val="000000" w:themeColor="text1"/>
          <w:sz w:val="22"/>
          <w:szCs w:val="22"/>
        </w:rPr>
        <w:t xml:space="preserve"> и др.</w:t>
      </w:r>
    </w:p>
    <w:p w:rsidR="008C7216" w:rsidRPr="00DD5561" w:rsidRDefault="008C7216" w:rsidP="001C6EAF">
      <w:pPr>
        <w:pStyle w:val="af7"/>
        <w:numPr>
          <w:ilvl w:val="1"/>
          <w:numId w:val="31"/>
        </w:numPr>
        <w:shd w:val="clear" w:color="auto" w:fill="FFFFFF"/>
        <w:tabs>
          <w:tab w:val="left" w:pos="851"/>
          <w:tab w:val="left" w:pos="993"/>
          <w:tab w:val="left" w:pos="1134"/>
        </w:tabs>
        <w:ind w:left="0" w:firstLine="567"/>
        <w:jc w:val="both"/>
        <w:rPr>
          <w:sz w:val="22"/>
          <w:szCs w:val="22"/>
        </w:rPr>
      </w:pPr>
      <w:r w:rsidRPr="00DD5561">
        <w:rPr>
          <w:sz w:val="22"/>
          <w:szCs w:val="22"/>
        </w:rPr>
        <w:t xml:space="preserve">При исполнении Договора не допускается перемена </w:t>
      </w:r>
      <w:r w:rsidR="009812C1">
        <w:rPr>
          <w:sz w:val="22"/>
          <w:szCs w:val="22"/>
        </w:rPr>
        <w:t>П</w:t>
      </w:r>
      <w:r w:rsidRPr="00DD5561">
        <w:rPr>
          <w:sz w:val="22"/>
          <w:szCs w:val="22"/>
        </w:rPr>
        <w:t xml:space="preserve">оставщика, за исключением случаев, если новый </w:t>
      </w:r>
      <w:r w:rsidR="009812C1">
        <w:rPr>
          <w:sz w:val="22"/>
          <w:szCs w:val="22"/>
        </w:rPr>
        <w:t>П</w:t>
      </w:r>
      <w:r w:rsidRPr="00DD5561">
        <w:rPr>
          <w:sz w:val="22"/>
          <w:szCs w:val="22"/>
        </w:rPr>
        <w:t xml:space="preserve">оставщик является правопреемником </w:t>
      </w:r>
      <w:r w:rsidR="00EB7877">
        <w:rPr>
          <w:sz w:val="22"/>
          <w:szCs w:val="22"/>
        </w:rPr>
        <w:t>П</w:t>
      </w:r>
      <w:r w:rsidRPr="00DD5561">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DD5561" w:rsidRDefault="008C7216" w:rsidP="001C6EAF">
      <w:pPr>
        <w:pStyle w:val="af7"/>
        <w:numPr>
          <w:ilvl w:val="1"/>
          <w:numId w:val="31"/>
        </w:numPr>
        <w:shd w:val="clear" w:color="auto" w:fill="FFFFFF"/>
        <w:tabs>
          <w:tab w:val="left" w:pos="851"/>
          <w:tab w:val="left" w:pos="993"/>
          <w:tab w:val="left" w:pos="1134"/>
        </w:tabs>
        <w:ind w:left="0" w:firstLine="567"/>
        <w:jc w:val="both"/>
        <w:rPr>
          <w:i/>
          <w:sz w:val="22"/>
          <w:szCs w:val="22"/>
        </w:rPr>
      </w:pPr>
      <w:r w:rsidRPr="00DD5561">
        <w:rPr>
          <w:i/>
          <w:sz w:val="22"/>
          <w:szCs w:val="22"/>
        </w:rPr>
        <w:t>Покупатель обязан:</w:t>
      </w:r>
    </w:p>
    <w:p w:rsidR="00FB027A" w:rsidRPr="00502A42" w:rsidRDefault="00FB027A" w:rsidP="001C6EAF">
      <w:pPr>
        <w:pStyle w:val="af7"/>
        <w:numPr>
          <w:ilvl w:val="2"/>
          <w:numId w:val="31"/>
        </w:numPr>
        <w:shd w:val="clear" w:color="auto" w:fill="FFFFFF"/>
        <w:tabs>
          <w:tab w:val="left" w:pos="1134"/>
        </w:tabs>
        <w:ind w:left="0" w:firstLine="567"/>
        <w:jc w:val="both"/>
        <w:rPr>
          <w:sz w:val="22"/>
          <w:szCs w:val="22"/>
        </w:rPr>
      </w:pPr>
      <w:r w:rsidRPr="00DF7B31">
        <w:rPr>
          <w:sz w:val="22"/>
          <w:szCs w:val="22"/>
        </w:rPr>
        <w:t>В течение 3 (</w:t>
      </w:r>
      <w:r w:rsidR="00D12EEC" w:rsidRPr="00DF7B31">
        <w:rPr>
          <w:sz w:val="22"/>
          <w:szCs w:val="22"/>
        </w:rPr>
        <w:t>Т</w:t>
      </w:r>
      <w:r w:rsidRPr="00DF7B31">
        <w:rPr>
          <w:sz w:val="22"/>
          <w:szCs w:val="22"/>
        </w:rPr>
        <w:t>рех) рабочих с дней с момента подписания настоящего Договора назначить лицо, ответственное за подачу Заявок.</w:t>
      </w:r>
    </w:p>
    <w:p w:rsidR="00FB027A" w:rsidRPr="00502A42" w:rsidRDefault="00FB027A" w:rsidP="001C6EAF">
      <w:pPr>
        <w:pStyle w:val="af7"/>
        <w:numPr>
          <w:ilvl w:val="2"/>
          <w:numId w:val="31"/>
        </w:numPr>
        <w:shd w:val="clear" w:color="auto" w:fill="FFFFFF"/>
        <w:tabs>
          <w:tab w:val="left" w:pos="1134"/>
        </w:tabs>
        <w:ind w:left="0" w:firstLine="567"/>
        <w:jc w:val="both"/>
        <w:rPr>
          <w:sz w:val="22"/>
          <w:szCs w:val="22"/>
        </w:rPr>
      </w:pPr>
      <w:r w:rsidRPr="00DF7B31">
        <w:rPr>
          <w:sz w:val="22"/>
          <w:szCs w:val="22"/>
        </w:rPr>
        <w:t xml:space="preserve">Не позднее, чем за </w:t>
      </w:r>
      <w:r w:rsidR="00D12EEC" w:rsidRPr="00DF7B31">
        <w:rPr>
          <w:sz w:val="22"/>
          <w:szCs w:val="22"/>
        </w:rPr>
        <w:t>5</w:t>
      </w:r>
      <w:r w:rsidRPr="00DF7B31">
        <w:rPr>
          <w:sz w:val="22"/>
          <w:szCs w:val="22"/>
        </w:rPr>
        <w:t xml:space="preserve"> (</w:t>
      </w:r>
      <w:r w:rsidR="00D12EEC" w:rsidRPr="00DF7B31">
        <w:rPr>
          <w:sz w:val="22"/>
          <w:szCs w:val="22"/>
        </w:rPr>
        <w:t>Пять</w:t>
      </w:r>
      <w:r w:rsidRPr="00DF7B31">
        <w:rPr>
          <w:sz w:val="22"/>
          <w:szCs w:val="22"/>
        </w:rPr>
        <w:t xml:space="preserve">) рабочих дней до предполагаемой даты поставки Товара, направить Поставщику по электронной почте по адресу: </w:t>
      </w:r>
      <w:hyperlink r:id="rId16" w:history="1">
        <w:r w:rsidR="00D12EEC" w:rsidRPr="00DF7B31">
          <w:rPr>
            <w:rStyle w:val="af9"/>
            <w:color w:val="auto"/>
            <w:sz w:val="22"/>
            <w:szCs w:val="22"/>
            <w:u w:val="none"/>
          </w:rPr>
          <w:t>_______@_______.ru</w:t>
        </w:r>
      </w:hyperlink>
      <w:r w:rsidRPr="00DF7B31">
        <w:rPr>
          <w:sz w:val="22"/>
          <w:szCs w:val="22"/>
        </w:rPr>
        <w:t>. Заявку по форм</w:t>
      </w:r>
      <w:r w:rsidR="00D12EEC" w:rsidRPr="00DF7B31">
        <w:rPr>
          <w:sz w:val="22"/>
          <w:szCs w:val="22"/>
        </w:rPr>
        <w:t>е, установленной в Приложении №</w:t>
      </w:r>
      <w:r w:rsidRPr="00F6779E">
        <w:rPr>
          <w:sz w:val="22"/>
          <w:szCs w:val="22"/>
        </w:rPr>
        <w:t>2 к настоящему Договору с указанием наименования, ассортимента, количества поставляемого Товара. Не позднее 1 (</w:t>
      </w:r>
      <w:r w:rsidR="00D12EEC" w:rsidRPr="00F6779E">
        <w:rPr>
          <w:sz w:val="22"/>
          <w:szCs w:val="22"/>
        </w:rPr>
        <w:t>О</w:t>
      </w:r>
      <w:r w:rsidRPr="00F6779E">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F6779E">
        <w:rPr>
          <w:bCs/>
          <w:sz w:val="22"/>
          <w:szCs w:val="22"/>
        </w:rPr>
        <w:t>по адресу:</w:t>
      </w:r>
      <w:r w:rsidRPr="00F6779E">
        <w:rPr>
          <w:sz w:val="22"/>
          <w:szCs w:val="22"/>
          <w:lang w:val="tr-TR"/>
        </w:rPr>
        <w:t xml:space="preserve"> </w:t>
      </w:r>
      <w:hyperlink r:id="rId17" w:history="1">
        <w:r w:rsidR="0055737B" w:rsidRPr="0072633D">
          <w:rPr>
            <w:rStyle w:val="af9"/>
            <w:sz w:val="22"/>
            <w:szCs w:val="22"/>
            <w:lang w:val="en-US"/>
          </w:rPr>
          <w:t>a</w:t>
        </w:r>
        <w:r w:rsidR="0055737B" w:rsidRPr="0072633D">
          <w:rPr>
            <w:rStyle w:val="af9"/>
            <w:sz w:val="22"/>
            <w:szCs w:val="22"/>
          </w:rPr>
          <w:t>.</w:t>
        </w:r>
        <w:r w:rsidR="0055737B" w:rsidRPr="0072633D">
          <w:rPr>
            <w:rStyle w:val="af9"/>
            <w:sz w:val="22"/>
            <w:szCs w:val="22"/>
            <w:lang w:val="en-US"/>
          </w:rPr>
          <w:t>shubnikov</w:t>
        </w:r>
        <w:r w:rsidR="0055737B" w:rsidRPr="0072633D">
          <w:rPr>
            <w:rStyle w:val="af9"/>
            <w:sz w:val="22"/>
            <w:szCs w:val="22"/>
          </w:rPr>
          <w:t>@k</w:t>
        </w:r>
        <w:r w:rsidR="0055737B" w:rsidRPr="0072633D">
          <w:rPr>
            <w:rStyle w:val="af9"/>
            <w:sz w:val="22"/>
            <w:szCs w:val="22"/>
            <w:lang w:val="en-US"/>
          </w:rPr>
          <w:t>presort</w:t>
        </w:r>
        <w:r w:rsidR="0055737B" w:rsidRPr="0072633D">
          <w:rPr>
            <w:rStyle w:val="af9"/>
            <w:sz w:val="22"/>
            <w:szCs w:val="22"/>
          </w:rPr>
          <w:t>.ru</w:t>
        </w:r>
      </w:hyperlink>
      <w:r w:rsidR="0055737B" w:rsidRPr="007B6B05">
        <w:rPr>
          <w:color w:val="000000"/>
          <w:sz w:val="22"/>
          <w:szCs w:val="22"/>
        </w:rPr>
        <w:t xml:space="preserve">, </w:t>
      </w:r>
      <w:hyperlink r:id="rId18" w:history="1">
        <w:r w:rsidR="0055737B" w:rsidRPr="0072633D">
          <w:rPr>
            <w:rStyle w:val="af9"/>
            <w:sz w:val="22"/>
            <w:szCs w:val="22"/>
          </w:rPr>
          <w:t>info@k</w:t>
        </w:r>
        <w:r w:rsidR="0055737B" w:rsidRPr="0072633D">
          <w:rPr>
            <w:rStyle w:val="af9"/>
            <w:sz w:val="22"/>
            <w:szCs w:val="22"/>
            <w:lang w:val="en-US"/>
          </w:rPr>
          <w:t>presort</w:t>
        </w:r>
        <w:r w:rsidR="0055737B" w:rsidRPr="0072633D">
          <w:rPr>
            <w:rStyle w:val="af9"/>
            <w:sz w:val="22"/>
            <w:szCs w:val="22"/>
          </w:rPr>
          <w:t>.ru</w:t>
        </w:r>
      </w:hyperlink>
      <w:r w:rsidR="00D12EEC" w:rsidRPr="00F6779E">
        <w:rPr>
          <w:bCs/>
          <w:sz w:val="22"/>
          <w:szCs w:val="22"/>
        </w:rPr>
        <w:t xml:space="preserve"> </w:t>
      </w:r>
      <w:r w:rsidRPr="00F6779E">
        <w:rPr>
          <w:bCs/>
          <w:sz w:val="22"/>
          <w:szCs w:val="22"/>
        </w:rPr>
        <w:t>о</w:t>
      </w:r>
      <w:r w:rsidRPr="00F6779E">
        <w:rPr>
          <w:sz w:val="22"/>
          <w:szCs w:val="22"/>
        </w:rPr>
        <w:t xml:space="preserve"> принятии Заявки к исполнению. В случае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F6779E" w:rsidRDefault="00FB027A" w:rsidP="001C6EAF">
      <w:pPr>
        <w:pStyle w:val="af7"/>
        <w:numPr>
          <w:ilvl w:val="2"/>
          <w:numId w:val="31"/>
        </w:numPr>
        <w:shd w:val="clear" w:color="auto" w:fill="FFFFFF"/>
        <w:tabs>
          <w:tab w:val="left" w:pos="1134"/>
        </w:tabs>
        <w:ind w:left="0" w:firstLine="567"/>
        <w:jc w:val="both"/>
        <w:rPr>
          <w:sz w:val="22"/>
          <w:szCs w:val="22"/>
        </w:rPr>
      </w:pPr>
      <w:r w:rsidRPr="00DF7B31">
        <w:rPr>
          <w:sz w:val="22"/>
          <w:szCs w:val="22"/>
        </w:rPr>
        <w:t>Принять Товар и при отсутствии претензий относительно качества, количества, ассортимента и иных харак</w:t>
      </w:r>
      <w:r w:rsidRPr="00F6779E">
        <w:rPr>
          <w:sz w:val="22"/>
          <w:szCs w:val="22"/>
        </w:rPr>
        <w:t>теристик Товара подписать товарную накладную;</w:t>
      </w:r>
    </w:p>
    <w:p w:rsidR="008C7216" w:rsidRPr="00F6779E" w:rsidRDefault="00FB027A" w:rsidP="001C6EAF">
      <w:pPr>
        <w:pStyle w:val="af7"/>
        <w:numPr>
          <w:ilvl w:val="2"/>
          <w:numId w:val="31"/>
        </w:numPr>
        <w:shd w:val="clear" w:color="auto" w:fill="FFFFFF"/>
        <w:tabs>
          <w:tab w:val="left" w:pos="1134"/>
        </w:tabs>
        <w:ind w:left="0" w:firstLine="567"/>
        <w:jc w:val="both"/>
        <w:rPr>
          <w:sz w:val="22"/>
          <w:szCs w:val="22"/>
        </w:rPr>
      </w:pPr>
      <w:r w:rsidRPr="00F6779E">
        <w:rPr>
          <w:sz w:val="22"/>
          <w:szCs w:val="22"/>
        </w:rPr>
        <w:t xml:space="preserve"> Оплатить Товар в порядке, предусмотренном настоящим Договором.</w:t>
      </w:r>
    </w:p>
    <w:p w:rsidR="009812C1" w:rsidRPr="00DF7B31" w:rsidRDefault="008C7216" w:rsidP="001C6EAF">
      <w:pPr>
        <w:pStyle w:val="af7"/>
        <w:numPr>
          <w:ilvl w:val="1"/>
          <w:numId w:val="31"/>
        </w:numPr>
        <w:shd w:val="clear" w:color="auto" w:fill="FFFFFF"/>
        <w:tabs>
          <w:tab w:val="left" w:pos="851"/>
          <w:tab w:val="left" w:pos="993"/>
          <w:tab w:val="left" w:pos="1134"/>
        </w:tabs>
        <w:ind w:left="0" w:firstLine="567"/>
        <w:jc w:val="both"/>
        <w:rPr>
          <w:sz w:val="22"/>
          <w:szCs w:val="22"/>
        </w:rPr>
      </w:pPr>
      <w:r w:rsidRPr="00F6779E">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502A42">
        <w:rPr>
          <w:sz w:val="22"/>
          <w:szCs w:val="22"/>
        </w:rPr>
        <w:t xml:space="preserve"> от Поставщика понесенных затрат и</w:t>
      </w:r>
      <w:r w:rsidRPr="00DF7B31">
        <w:rPr>
          <w:sz w:val="22"/>
          <w:szCs w:val="22"/>
        </w:rPr>
        <w:t xml:space="preserve"> убытков.</w:t>
      </w:r>
    </w:p>
    <w:p w:rsidR="009812C1" w:rsidRPr="00502A42" w:rsidRDefault="009812C1" w:rsidP="001C6EAF">
      <w:pPr>
        <w:pStyle w:val="af7"/>
        <w:numPr>
          <w:ilvl w:val="1"/>
          <w:numId w:val="31"/>
        </w:numPr>
        <w:shd w:val="clear" w:color="auto" w:fill="FFFFFF"/>
        <w:tabs>
          <w:tab w:val="left" w:pos="851"/>
          <w:tab w:val="left" w:pos="993"/>
          <w:tab w:val="left" w:pos="1134"/>
        </w:tabs>
        <w:ind w:left="0" w:firstLine="567"/>
        <w:jc w:val="both"/>
        <w:rPr>
          <w:sz w:val="22"/>
          <w:szCs w:val="22"/>
        </w:rPr>
      </w:pPr>
      <w:r w:rsidRPr="00502A42">
        <w:rPr>
          <w:sz w:val="22"/>
          <w:szCs w:val="22"/>
        </w:rPr>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DF7B31" w:rsidRDefault="00EC7330" w:rsidP="00F232C5">
      <w:pPr>
        <w:pStyle w:val="af7"/>
        <w:shd w:val="clear" w:color="auto" w:fill="FFFFFF"/>
        <w:tabs>
          <w:tab w:val="left" w:pos="851"/>
          <w:tab w:val="left" w:pos="993"/>
          <w:tab w:val="left" w:pos="1134"/>
        </w:tabs>
        <w:ind w:left="2345"/>
        <w:jc w:val="both"/>
        <w:rPr>
          <w:sz w:val="22"/>
          <w:szCs w:val="22"/>
        </w:rPr>
      </w:pPr>
    </w:p>
    <w:p w:rsidR="008C7216" w:rsidRPr="00DF7B31" w:rsidRDefault="00BB2398" w:rsidP="00502A42">
      <w:pPr>
        <w:widowControl w:val="0"/>
        <w:tabs>
          <w:tab w:val="left" w:pos="1134"/>
        </w:tabs>
        <w:autoSpaceDE w:val="0"/>
        <w:autoSpaceDN w:val="0"/>
        <w:adjustRightInd w:val="0"/>
        <w:ind w:left="1985"/>
        <w:contextualSpacing/>
        <w:jc w:val="center"/>
        <w:rPr>
          <w:b/>
          <w:sz w:val="22"/>
          <w:szCs w:val="22"/>
        </w:rPr>
      </w:pPr>
      <w:r w:rsidRPr="00DF7B31">
        <w:rPr>
          <w:b/>
          <w:sz w:val="22"/>
          <w:szCs w:val="22"/>
        </w:rPr>
        <w:t xml:space="preserve">4. </w:t>
      </w:r>
      <w:r w:rsidR="008C7216" w:rsidRPr="00DF7B31">
        <w:rPr>
          <w:b/>
          <w:sz w:val="22"/>
          <w:szCs w:val="22"/>
        </w:rPr>
        <w:t>ЦЕНА И ПОРЯДОК РАСЧЕТОВ</w:t>
      </w:r>
    </w:p>
    <w:p w:rsidR="00AA52A0" w:rsidRPr="00F232C5" w:rsidRDefault="00BE1B64" w:rsidP="00F232C5">
      <w:pPr>
        <w:pStyle w:val="af7"/>
        <w:numPr>
          <w:ilvl w:val="1"/>
          <w:numId w:val="26"/>
        </w:numPr>
        <w:shd w:val="clear" w:color="auto" w:fill="FFFFFF"/>
        <w:tabs>
          <w:tab w:val="left" w:pos="0"/>
          <w:tab w:val="left" w:pos="993"/>
          <w:tab w:val="left" w:pos="1134"/>
        </w:tabs>
        <w:ind w:left="0" w:firstLine="567"/>
        <w:jc w:val="both"/>
        <w:rPr>
          <w:sz w:val="22"/>
          <w:szCs w:val="22"/>
        </w:rPr>
      </w:pPr>
      <w:r w:rsidRPr="00F232C5">
        <w:rPr>
          <w:sz w:val="22"/>
          <w:szCs w:val="22"/>
        </w:rPr>
        <w:t>Предельная стоимость Товара (далее - Цена Договора) по настоящему Договору не может превышать</w:t>
      </w:r>
      <w:r w:rsidR="00AA52A0" w:rsidRPr="00F232C5">
        <w:rPr>
          <w:sz w:val="22"/>
          <w:szCs w:val="22"/>
        </w:rPr>
        <w:t xml:space="preserve"> </w:t>
      </w:r>
      <w:r w:rsidR="008E78FD" w:rsidRPr="00F232C5">
        <w:rPr>
          <w:color w:val="000000" w:themeColor="text1"/>
          <w:sz w:val="22"/>
          <w:szCs w:val="22"/>
        </w:rPr>
        <w:t xml:space="preserve">__________ (__________) рублей __ копеек, </w:t>
      </w:r>
      <w:r w:rsidR="008E78FD" w:rsidRPr="00F232C5">
        <w:rPr>
          <w:i/>
          <w:color w:val="000000" w:themeColor="text1"/>
          <w:sz w:val="22"/>
          <w:szCs w:val="22"/>
        </w:rPr>
        <w:t xml:space="preserve">в т.ч. НДС </w:t>
      </w:r>
      <w:r w:rsidR="00F232C5" w:rsidRPr="00F232C5">
        <w:rPr>
          <w:i/>
          <w:color w:val="000000" w:themeColor="text1"/>
          <w:sz w:val="22"/>
          <w:szCs w:val="22"/>
        </w:rPr>
        <w:t>20</w:t>
      </w:r>
      <w:r w:rsidR="008E78FD" w:rsidRPr="00F232C5">
        <w:rPr>
          <w:i/>
          <w:color w:val="000000" w:themeColor="text1"/>
          <w:sz w:val="22"/>
          <w:szCs w:val="22"/>
        </w:rPr>
        <w:t>% __________ (__________) рублей __ копеек/НДС не предусмотрен</w:t>
      </w:r>
      <w:r w:rsidR="00F232C5" w:rsidRPr="00F232C5">
        <w:rPr>
          <w:i/>
          <w:color w:val="000000" w:themeColor="text1"/>
          <w:sz w:val="22"/>
          <w:szCs w:val="22"/>
        </w:rPr>
        <w:t xml:space="preserve"> (порядок начисления НДС определяется по итогам проведения закупки)</w:t>
      </w:r>
      <w:r w:rsidR="00AA52A0" w:rsidRPr="00F232C5">
        <w:rPr>
          <w:sz w:val="22"/>
          <w:szCs w:val="22"/>
        </w:rPr>
        <w:t>.</w:t>
      </w:r>
    </w:p>
    <w:p w:rsidR="00BE1B64" w:rsidRPr="00F232C5" w:rsidRDefault="00BE1B64" w:rsidP="00F232C5">
      <w:pPr>
        <w:pStyle w:val="af7"/>
        <w:numPr>
          <w:ilvl w:val="1"/>
          <w:numId w:val="26"/>
        </w:numPr>
        <w:shd w:val="clear" w:color="auto" w:fill="FFFFFF"/>
        <w:tabs>
          <w:tab w:val="left" w:pos="0"/>
          <w:tab w:val="left" w:pos="993"/>
          <w:tab w:val="left" w:pos="1134"/>
        </w:tabs>
        <w:ind w:left="0" w:firstLine="567"/>
        <w:jc w:val="both"/>
        <w:rPr>
          <w:sz w:val="22"/>
          <w:szCs w:val="22"/>
        </w:rPr>
      </w:pPr>
      <w:r w:rsidRPr="00F232C5">
        <w:rPr>
          <w:sz w:val="22"/>
          <w:szCs w:val="22"/>
        </w:rPr>
        <w:t xml:space="preserve">Общая (предельная) Цена Договора складывается из стоимости Товара по каждой Заявке и определяется на основании стоимости Товара по Спецификации, согласованной Сторонами в Приложении №1 к настоящему Договору, </w:t>
      </w:r>
      <w:r w:rsidRPr="00F232C5">
        <w:rPr>
          <w:rFonts w:eastAsia="Andale Sans UI"/>
          <w:kern w:val="1"/>
          <w:sz w:val="22"/>
          <w:szCs w:val="22"/>
        </w:rPr>
        <w:t>наименования, ассортимента, количества Товара, согласованного Сторонами в Заявках.</w:t>
      </w:r>
    </w:p>
    <w:p w:rsidR="008C7216" w:rsidRPr="00DF7B31" w:rsidRDefault="00F232C5" w:rsidP="00F232C5">
      <w:pPr>
        <w:pStyle w:val="af7"/>
        <w:numPr>
          <w:ilvl w:val="1"/>
          <w:numId w:val="26"/>
        </w:numPr>
        <w:shd w:val="clear" w:color="auto" w:fill="FFFFFF"/>
        <w:tabs>
          <w:tab w:val="left" w:pos="851"/>
          <w:tab w:val="left" w:pos="993"/>
          <w:tab w:val="left" w:pos="1134"/>
        </w:tabs>
        <w:ind w:left="0" w:firstLine="567"/>
        <w:jc w:val="both"/>
        <w:rPr>
          <w:sz w:val="22"/>
          <w:szCs w:val="22"/>
        </w:rPr>
      </w:pPr>
      <w:r w:rsidRPr="00F232C5">
        <w:rPr>
          <w:color w:val="000000"/>
          <w:sz w:val="22"/>
          <w:szCs w:val="22"/>
        </w:rPr>
        <w:t xml:space="preserve">Цена Договора является предельной и подлежит соразмерному уменьшению в случае поставки Товара в объеме меньшем, чем указано в Спецификации (Приложение №1 к настоящему Договору). В цену Договора включены стоимость Товара, погрузочно-разгрузочные работы </w:t>
      </w:r>
      <w:r w:rsidRPr="00F232C5">
        <w:rPr>
          <w:i/>
          <w:color w:val="000000"/>
          <w:sz w:val="22"/>
          <w:szCs w:val="22"/>
        </w:rPr>
        <w:t>(*определяется по итогам закупки с конкретным Поставщиком),</w:t>
      </w:r>
      <w:r w:rsidRPr="00F232C5">
        <w:rPr>
          <w:color w:val="000000"/>
          <w:sz w:val="22"/>
          <w:szCs w:val="22"/>
        </w:rPr>
        <w:t xml:space="preserve"> доставка Товара до склада Покупателя, по адресу, указанному в п.1.3 настоящего Договора, оформление сопроводительной документации, в том числе сертификатов соответствия, погрузочно-разгрузочные работы </w:t>
      </w:r>
      <w:r w:rsidRPr="00F232C5">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Pr="00F232C5">
        <w:rPr>
          <w:color w:val="000000"/>
          <w:sz w:val="22"/>
          <w:szCs w:val="22"/>
        </w:rPr>
        <w:t>,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008C7216" w:rsidRPr="00DF7B31">
        <w:rPr>
          <w:sz w:val="22"/>
          <w:szCs w:val="22"/>
        </w:rPr>
        <w:t>.</w:t>
      </w:r>
    </w:p>
    <w:p w:rsidR="00B40D4E" w:rsidRPr="00DF7B31" w:rsidRDefault="00B40D4E" w:rsidP="00F232C5">
      <w:pPr>
        <w:pStyle w:val="af7"/>
        <w:numPr>
          <w:ilvl w:val="1"/>
          <w:numId w:val="26"/>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1D377D">
        <w:rPr>
          <w:sz w:val="22"/>
          <w:szCs w:val="22"/>
        </w:rPr>
        <w:t>ую</w:t>
      </w:r>
      <w:r w:rsidRPr="00DF7B31">
        <w:rPr>
          <w:sz w:val="22"/>
          <w:szCs w:val="22"/>
        </w:rPr>
        <w:t xml:space="preserve"> в </w:t>
      </w:r>
      <w:r w:rsidR="009A23B5" w:rsidRPr="00DF7B31">
        <w:rPr>
          <w:sz w:val="22"/>
          <w:szCs w:val="22"/>
        </w:rPr>
        <w:t>С</w:t>
      </w:r>
      <w:r w:rsidRPr="00DF7B31">
        <w:rPr>
          <w:sz w:val="22"/>
          <w:szCs w:val="22"/>
        </w:rPr>
        <w:t>пецификации (Приложение №1 к настоящему Договору)</w:t>
      </w:r>
      <w:r w:rsidR="00BB2921" w:rsidRPr="00DF7B31">
        <w:rPr>
          <w:sz w:val="22"/>
          <w:szCs w:val="22"/>
        </w:rPr>
        <w:t>,</w:t>
      </w:r>
      <w:r w:rsidRPr="00DF7B31">
        <w:rPr>
          <w:sz w:val="22"/>
          <w:szCs w:val="22"/>
        </w:rPr>
        <w:t xml:space="preserve"> является твердой и не подлежит изменению на весь срок исполнения Договора.</w:t>
      </w:r>
    </w:p>
    <w:p w:rsidR="00313F21" w:rsidRPr="00DF7B31" w:rsidRDefault="00313F21" w:rsidP="00F232C5">
      <w:pPr>
        <w:pStyle w:val="af7"/>
        <w:numPr>
          <w:ilvl w:val="1"/>
          <w:numId w:val="26"/>
        </w:numPr>
        <w:shd w:val="clear" w:color="auto" w:fill="FFFFFF"/>
        <w:tabs>
          <w:tab w:val="left" w:pos="851"/>
          <w:tab w:val="left" w:pos="993"/>
          <w:tab w:val="left" w:pos="1134"/>
        </w:tabs>
        <w:ind w:left="0" w:firstLine="567"/>
        <w:jc w:val="both"/>
        <w:rPr>
          <w:sz w:val="22"/>
          <w:szCs w:val="22"/>
        </w:rPr>
      </w:pPr>
      <w:r w:rsidRPr="00DF7B31">
        <w:rPr>
          <w:sz w:val="22"/>
          <w:szCs w:val="22"/>
        </w:rPr>
        <w:t>Оплата Товара по настоящему Договору осуществляется в следующем порядке:</w:t>
      </w:r>
    </w:p>
    <w:p w:rsidR="002C3628" w:rsidRPr="0011137E" w:rsidRDefault="00BB2398" w:rsidP="00F232C5">
      <w:pPr>
        <w:tabs>
          <w:tab w:val="left" w:pos="1134"/>
        </w:tabs>
        <w:ind w:firstLine="567"/>
        <w:jc w:val="both"/>
        <w:rPr>
          <w:color w:val="000000" w:themeColor="text1"/>
          <w:sz w:val="22"/>
          <w:szCs w:val="22"/>
        </w:rPr>
      </w:pPr>
      <w:r w:rsidRPr="00502A42">
        <w:rPr>
          <w:color w:val="000000" w:themeColor="text1"/>
          <w:sz w:val="22"/>
          <w:szCs w:val="22"/>
        </w:rPr>
        <w:t>4</w:t>
      </w:r>
      <w:r w:rsidR="009812C1" w:rsidRPr="00502A42">
        <w:rPr>
          <w:color w:val="000000" w:themeColor="text1"/>
          <w:sz w:val="22"/>
          <w:szCs w:val="22"/>
        </w:rPr>
        <w:t>.</w:t>
      </w:r>
      <w:r w:rsidR="002518CB" w:rsidRPr="002518CB">
        <w:rPr>
          <w:color w:val="000000" w:themeColor="text1"/>
          <w:sz w:val="22"/>
          <w:szCs w:val="22"/>
        </w:rPr>
        <w:t>5</w:t>
      </w:r>
      <w:r w:rsidR="009812C1" w:rsidRPr="00502A42">
        <w:rPr>
          <w:color w:val="000000" w:themeColor="text1"/>
          <w:sz w:val="22"/>
          <w:szCs w:val="22"/>
        </w:rPr>
        <w:t xml:space="preserve">.1. </w:t>
      </w:r>
      <w:r w:rsidR="0011137E">
        <w:rPr>
          <w:color w:val="000000" w:themeColor="text1"/>
          <w:sz w:val="22"/>
          <w:szCs w:val="22"/>
        </w:rPr>
        <w:t>З</w:t>
      </w:r>
      <w:r w:rsidR="0011137E" w:rsidRPr="0011137E">
        <w:rPr>
          <w:sz w:val="22"/>
          <w:szCs w:val="22"/>
        </w:rPr>
        <w:t xml:space="preserve">а каждую партию Товара в </w:t>
      </w:r>
      <w:proofErr w:type="gramStart"/>
      <w:r w:rsidR="0011137E" w:rsidRPr="0011137E">
        <w:rPr>
          <w:sz w:val="22"/>
          <w:szCs w:val="22"/>
        </w:rPr>
        <w:t>размере</w:t>
      </w:r>
      <w:proofErr w:type="gramEnd"/>
      <w:r w:rsidR="0011137E" w:rsidRPr="0011137E">
        <w:rPr>
          <w:sz w:val="22"/>
          <w:szCs w:val="22"/>
        </w:rPr>
        <w:t xml:space="preserve"> 100% (сто процентов) </w:t>
      </w:r>
      <w:r w:rsidR="0011137E" w:rsidRPr="0011137E">
        <w:rPr>
          <w:color w:val="000000" w:themeColor="text1"/>
          <w:sz w:val="22"/>
          <w:szCs w:val="22"/>
        </w:rPr>
        <w:t>п</w:t>
      </w:r>
      <w:r w:rsidR="009812C1" w:rsidRPr="0011137E">
        <w:rPr>
          <w:color w:val="000000" w:themeColor="text1"/>
          <w:sz w:val="22"/>
          <w:szCs w:val="22"/>
        </w:rPr>
        <w:t xml:space="preserve">осле передачи Покупателю партии Товара по соответствующей Заявке, </w:t>
      </w:r>
      <w:r w:rsidR="009812C1" w:rsidRPr="0011137E">
        <w:rPr>
          <w:sz w:val="22"/>
          <w:szCs w:val="22"/>
        </w:rPr>
        <w:t xml:space="preserve">в течение </w:t>
      </w:r>
      <w:del w:id="0" w:author="Кирдин Владимир Александрович" w:date="2019-12-06T12:00:00Z">
        <w:r w:rsidR="009812C1" w:rsidRPr="0011137E" w:rsidDel="00D51AE7">
          <w:rPr>
            <w:sz w:val="22"/>
            <w:szCs w:val="22"/>
          </w:rPr>
          <w:delText xml:space="preserve"> </w:delText>
        </w:r>
      </w:del>
      <w:r w:rsidR="009812C1" w:rsidRPr="0011137E">
        <w:rPr>
          <w:sz w:val="22"/>
          <w:szCs w:val="22"/>
        </w:rPr>
        <w:t xml:space="preserve">10 (Десяти) </w:t>
      </w:r>
      <w:r w:rsidR="00D51AE7">
        <w:rPr>
          <w:color w:val="000000" w:themeColor="text1"/>
          <w:sz w:val="22"/>
          <w:szCs w:val="22"/>
        </w:rPr>
        <w:t>рабочих</w:t>
      </w:r>
      <w:r w:rsidR="00D51AE7" w:rsidRPr="0011137E">
        <w:rPr>
          <w:sz w:val="22"/>
          <w:szCs w:val="22"/>
        </w:rPr>
        <w:t xml:space="preserve"> </w:t>
      </w:r>
      <w:r w:rsidR="009812C1" w:rsidRPr="0011137E">
        <w:rPr>
          <w:sz w:val="22"/>
          <w:szCs w:val="22"/>
        </w:rPr>
        <w:t>дней с даты приемки партии Товара и подписания Сторо</w:t>
      </w:r>
      <w:r w:rsidR="0011137E" w:rsidRPr="0011137E">
        <w:rPr>
          <w:sz w:val="22"/>
          <w:szCs w:val="22"/>
        </w:rPr>
        <w:t>нами накладной по форме ТОРГ-12, предоставления Поставщиком оригинала счета на оплату и счета-фактуры.</w:t>
      </w:r>
    </w:p>
    <w:p w:rsidR="002C3628" w:rsidRPr="00502A42" w:rsidRDefault="00BB2398" w:rsidP="002C3628">
      <w:pPr>
        <w:tabs>
          <w:tab w:val="left" w:pos="1134"/>
        </w:tabs>
        <w:ind w:firstLine="567"/>
        <w:jc w:val="both"/>
        <w:rPr>
          <w:sz w:val="22"/>
          <w:szCs w:val="22"/>
        </w:rPr>
      </w:pPr>
      <w:r w:rsidRPr="00502A42">
        <w:rPr>
          <w:b/>
          <w:sz w:val="22"/>
          <w:szCs w:val="22"/>
        </w:rPr>
        <w:t>4</w:t>
      </w:r>
      <w:r w:rsidR="002C3628" w:rsidRPr="00502A42">
        <w:rPr>
          <w:b/>
          <w:sz w:val="22"/>
          <w:szCs w:val="22"/>
        </w:rPr>
        <w:t>.6.</w:t>
      </w:r>
      <w:r w:rsidR="002C3628" w:rsidRPr="00502A42">
        <w:rPr>
          <w:sz w:val="22"/>
          <w:szCs w:val="22"/>
        </w:rPr>
        <w:t xml:space="preserve"> </w:t>
      </w:r>
      <w:r w:rsidR="002C3628" w:rsidRPr="00502A42">
        <w:rPr>
          <w:color w:val="000000" w:themeColor="text1"/>
          <w:sz w:val="22"/>
          <w:szCs w:val="22"/>
        </w:rPr>
        <w:t>Обязательства Покупателя по оплате считаются выполненными с момента списания  денежных средств,  с расчетного счета Покупателя по реквизитам, указанным п. 1</w:t>
      </w:r>
      <w:r w:rsidR="0011137E">
        <w:rPr>
          <w:color w:val="000000" w:themeColor="text1"/>
          <w:sz w:val="22"/>
          <w:szCs w:val="22"/>
        </w:rPr>
        <w:t>5</w:t>
      </w:r>
      <w:r w:rsidR="002C3628" w:rsidRPr="00502A42">
        <w:rPr>
          <w:color w:val="000000" w:themeColor="text1"/>
          <w:sz w:val="22"/>
          <w:szCs w:val="22"/>
        </w:rPr>
        <w:t xml:space="preserve"> настоящего Договора,</w:t>
      </w:r>
      <w:r w:rsidR="002C3628" w:rsidRPr="00502A42">
        <w:rPr>
          <w:sz w:val="22"/>
          <w:szCs w:val="22"/>
        </w:rPr>
        <w:t xml:space="preserve"> </w:t>
      </w:r>
      <w:r w:rsidR="002C3628" w:rsidRPr="00502A42">
        <w:rPr>
          <w:color w:val="000000" w:themeColor="text1"/>
          <w:sz w:val="22"/>
          <w:szCs w:val="22"/>
        </w:rPr>
        <w:t xml:space="preserve">в </w:t>
      </w:r>
      <w:proofErr w:type="gramStart"/>
      <w:r w:rsidR="002C3628" w:rsidRPr="00502A42">
        <w:rPr>
          <w:color w:val="000000" w:themeColor="text1"/>
          <w:sz w:val="22"/>
          <w:szCs w:val="22"/>
        </w:rPr>
        <w:t>размере</w:t>
      </w:r>
      <w:proofErr w:type="gramEnd"/>
      <w:r w:rsidR="002C3628" w:rsidRPr="00502A42">
        <w:rPr>
          <w:color w:val="000000" w:themeColor="text1"/>
          <w:sz w:val="22"/>
          <w:szCs w:val="22"/>
        </w:rPr>
        <w:t xml:space="preserve"> и порядке, предусмотренных в п.</w:t>
      </w:r>
      <w:r w:rsidRPr="00502A42">
        <w:rPr>
          <w:color w:val="000000" w:themeColor="text1"/>
          <w:sz w:val="22"/>
          <w:szCs w:val="22"/>
        </w:rPr>
        <w:t>4</w:t>
      </w:r>
      <w:r w:rsidR="002C3628" w:rsidRPr="00502A42">
        <w:rPr>
          <w:color w:val="000000" w:themeColor="text1"/>
          <w:sz w:val="22"/>
          <w:szCs w:val="22"/>
        </w:rPr>
        <w:t>.5. Договора.</w:t>
      </w:r>
    </w:p>
    <w:p w:rsidR="00B40D4E" w:rsidRPr="00F6779E" w:rsidRDefault="00BB2398" w:rsidP="00B40D4E">
      <w:pPr>
        <w:tabs>
          <w:tab w:val="left" w:pos="1134"/>
        </w:tabs>
        <w:ind w:firstLine="567"/>
        <w:jc w:val="both"/>
        <w:rPr>
          <w:sz w:val="22"/>
          <w:szCs w:val="22"/>
        </w:rPr>
      </w:pPr>
      <w:r w:rsidRPr="000C723E">
        <w:rPr>
          <w:b/>
          <w:sz w:val="22"/>
          <w:szCs w:val="22"/>
        </w:rPr>
        <w:t>4</w:t>
      </w:r>
      <w:r w:rsidR="002C3628" w:rsidRPr="000C723E">
        <w:rPr>
          <w:b/>
          <w:sz w:val="22"/>
          <w:szCs w:val="22"/>
        </w:rPr>
        <w:t>.</w:t>
      </w:r>
      <w:r w:rsidR="00F67D39">
        <w:rPr>
          <w:b/>
          <w:sz w:val="22"/>
          <w:szCs w:val="22"/>
        </w:rPr>
        <w:t>7</w:t>
      </w:r>
      <w:r w:rsidR="002C3628" w:rsidRPr="000C723E">
        <w:rPr>
          <w:b/>
          <w:sz w:val="22"/>
          <w:szCs w:val="22"/>
        </w:rPr>
        <w:t>.</w:t>
      </w:r>
      <w:r w:rsidR="002C3628" w:rsidRPr="00DF7B31">
        <w:rPr>
          <w:sz w:val="22"/>
          <w:szCs w:val="22"/>
        </w:rPr>
        <w:t xml:space="preserve"> </w:t>
      </w:r>
      <w:r w:rsidR="00B40D4E" w:rsidRPr="00DF7B31">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proofErr w:type="gramStart"/>
      <w:r w:rsidR="00B40D4E" w:rsidRPr="00DF7B31">
        <w:rPr>
          <w:sz w:val="22"/>
          <w:szCs w:val="22"/>
        </w:rPr>
        <w:t>Договоре</w:t>
      </w:r>
      <w:proofErr w:type="gramEnd"/>
      <w:r w:rsidR="00B40D4E" w:rsidRPr="00DF7B31">
        <w:rPr>
          <w:sz w:val="22"/>
          <w:szCs w:val="22"/>
        </w:rPr>
        <w:t xml:space="preserve">. </w:t>
      </w: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D5561" w:rsidRDefault="00F856FC" w:rsidP="00502A42">
      <w:pPr>
        <w:widowControl w:val="0"/>
        <w:tabs>
          <w:tab w:val="left" w:pos="1134"/>
        </w:tabs>
        <w:autoSpaceDE w:val="0"/>
        <w:autoSpaceDN w:val="0"/>
        <w:adjustRightInd w:val="0"/>
        <w:ind w:left="2552"/>
        <w:contextualSpacing/>
        <w:jc w:val="center"/>
        <w:rPr>
          <w:b/>
          <w:sz w:val="22"/>
          <w:szCs w:val="22"/>
        </w:rPr>
      </w:pPr>
      <w:r>
        <w:rPr>
          <w:b/>
          <w:sz w:val="22"/>
          <w:szCs w:val="22"/>
        </w:rPr>
        <w:t xml:space="preserve">5. </w:t>
      </w:r>
      <w:r w:rsidR="008C7216" w:rsidRPr="00DD5561">
        <w:rPr>
          <w:b/>
          <w:sz w:val="22"/>
          <w:szCs w:val="22"/>
        </w:rPr>
        <w:t>ПОРЯДОК ПЕРЕДАЧИ И ПРИЕМКИ ТОВАРА</w:t>
      </w:r>
    </w:p>
    <w:p w:rsidR="00F856FC" w:rsidRPr="003F007F" w:rsidRDefault="00F856FC" w:rsidP="00502A42">
      <w:pPr>
        <w:pStyle w:val="aff2"/>
        <w:tabs>
          <w:tab w:val="left" w:pos="993"/>
        </w:tabs>
        <w:ind w:firstLine="567"/>
        <w:jc w:val="both"/>
        <w:rPr>
          <w:rFonts w:ascii="Times New Roman" w:eastAsia="Times New Roman" w:hAnsi="Times New Roman"/>
          <w:snapToGrid w:val="0"/>
        </w:rPr>
      </w:pPr>
      <w:r w:rsidRPr="000C723E">
        <w:rPr>
          <w:rFonts w:ascii="Times New Roman" w:eastAsia="Times New Roman" w:hAnsi="Times New Roman"/>
          <w:b/>
          <w:snapToGrid w:val="0"/>
        </w:rPr>
        <w:t>5.1.</w:t>
      </w:r>
      <w:r w:rsidRPr="00DF7B31">
        <w:rPr>
          <w:rFonts w:ascii="Times New Roman" w:eastAsia="Times New Roman" w:hAnsi="Times New Roman"/>
          <w:snapToGrid w:val="0"/>
        </w:rPr>
        <w:t xml:space="preserve"> </w:t>
      </w:r>
      <w:r w:rsidR="00B619E0" w:rsidRPr="00DF7B31">
        <w:rPr>
          <w:rFonts w:ascii="Times New Roman" w:eastAsia="Times New Roman" w:hAnsi="Times New Roman"/>
          <w:snapToGrid w:val="0"/>
        </w:rPr>
        <w:t>Приемка-передача Товара  осуществляется по месту нахождения Покупателя, указанному в п.1.3 настоящего Договора по качеству со</w:t>
      </w:r>
      <w:r w:rsidR="00B619E0" w:rsidRPr="00F6779E">
        <w:rPr>
          <w:rFonts w:ascii="Times New Roman" w:eastAsia="Times New Roman" w:hAnsi="Times New Roman"/>
          <w:snapToGrid w:val="0"/>
        </w:rPr>
        <w:t>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Pr>
          <w:rFonts w:ascii="Times New Roman" w:eastAsia="Times New Roman" w:hAnsi="Times New Roman"/>
          <w:snapToGrid w:val="0"/>
        </w:rPr>
        <w:t>.</w:t>
      </w:r>
    </w:p>
    <w:p w:rsidR="00AE61D8" w:rsidRDefault="00F856FC" w:rsidP="00502A42">
      <w:pPr>
        <w:pStyle w:val="aff2"/>
        <w:tabs>
          <w:tab w:val="left" w:pos="142"/>
        </w:tabs>
        <w:ind w:left="142" w:firstLine="425"/>
        <w:jc w:val="both"/>
        <w:rPr>
          <w:rFonts w:ascii="Times New Roman" w:eastAsia="Times New Roman" w:hAnsi="Times New Roman"/>
          <w:snapToGrid w:val="0"/>
        </w:rPr>
      </w:pPr>
      <w:r w:rsidRPr="000C723E">
        <w:rPr>
          <w:rFonts w:ascii="Times New Roman" w:hAnsi="Times New Roman"/>
          <w:b/>
          <w:snapToGrid w:val="0"/>
        </w:rPr>
        <w:t>5.2.</w:t>
      </w:r>
      <w:r w:rsidRPr="00502A42">
        <w:rPr>
          <w:rFonts w:ascii="Times New Roman" w:hAnsi="Times New Roman"/>
          <w:snapToGrid w:val="0"/>
        </w:rPr>
        <w:t xml:space="preserve"> Приемка Товара по количеству и стоимости производится в момент поставки партии Товара </w:t>
      </w:r>
      <w:r w:rsidRPr="00502A42">
        <w:rPr>
          <w:rFonts w:ascii="Times New Roman" w:eastAsia="Times New Roman" w:hAnsi="Times New Roman"/>
          <w:snapToGrid w:val="0"/>
        </w:rPr>
        <w:t xml:space="preserve">по месту нахождения </w:t>
      </w:r>
      <w:r w:rsidR="007C3703">
        <w:rPr>
          <w:rFonts w:ascii="Times New Roman" w:eastAsia="Times New Roman" w:hAnsi="Times New Roman"/>
          <w:snapToGrid w:val="0"/>
        </w:rPr>
        <w:t xml:space="preserve">склада </w:t>
      </w:r>
      <w:r w:rsidRPr="00502A42">
        <w:rPr>
          <w:rFonts w:ascii="Times New Roman" w:eastAsia="Times New Roman" w:hAnsi="Times New Roman"/>
          <w:snapToGrid w:val="0"/>
        </w:rPr>
        <w:t>Покупателя, указанному в п.1.3 настоящего Договора</w:t>
      </w:r>
      <w:r w:rsidR="00AE61D8">
        <w:rPr>
          <w:rFonts w:ascii="Times New Roman" w:eastAsia="Times New Roman" w:hAnsi="Times New Roman"/>
          <w:snapToGrid w:val="0"/>
        </w:rPr>
        <w:t xml:space="preserve"> </w:t>
      </w:r>
      <w:r w:rsidR="00AE61D8" w:rsidRPr="00F6779E">
        <w:rPr>
          <w:rFonts w:ascii="Times New Roman" w:eastAsia="Times New Roman" w:hAnsi="Times New Roman"/>
          <w:snapToGrid w:val="0"/>
        </w:rPr>
        <w:t xml:space="preserve">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w:t>
      </w:r>
      <w:r w:rsidR="00AE61D8" w:rsidRPr="003F007F">
        <w:rPr>
          <w:rFonts w:ascii="Times New Roman" w:eastAsia="Times New Roman" w:hAnsi="Times New Roman"/>
          <w:snapToGrid w:val="0"/>
        </w:rPr>
        <w:t>от 15.06.1965 N П-6) (ред. от 23.07.1975, с изм. от 22.10.1997).</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5.3.</w:t>
      </w:r>
      <w:r w:rsidRPr="007244F9">
        <w:rPr>
          <w:rFonts w:ascii="Times New Roman" w:hAnsi="Times New Roman"/>
          <w:snapToGrid w:val="0"/>
        </w:rPr>
        <w:t xml:space="preserve"> </w:t>
      </w:r>
      <w:r w:rsidR="00B84CA3" w:rsidRPr="007244F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lastRenderedPageBreak/>
        <w:t>5.4.</w:t>
      </w:r>
      <w:r w:rsidRPr="007244F9">
        <w:rPr>
          <w:rFonts w:ascii="Times New Roman" w:hAnsi="Times New Roman"/>
          <w:snapToGrid w:val="0"/>
        </w:rPr>
        <w:t xml:space="preserve"> </w:t>
      </w:r>
      <w:r w:rsidR="00F85F94" w:rsidRPr="007244F9">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7244F9">
        <w:rPr>
          <w:rFonts w:ascii="Times New Roman" w:hAnsi="Times New Roman"/>
          <w:snapToGrid w:val="0"/>
        </w:rPr>
        <w:t>Покупателем</w:t>
      </w:r>
      <w:r w:rsidR="00F85F94" w:rsidRPr="007244F9">
        <w:rPr>
          <w:rFonts w:ascii="Times New Roman" w:hAnsi="Times New Roman"/>
          <w:snapToGrid w:val="0"/>
        </w:rPr>
        <w:t xml:space="preserve"> товарной накладной</w:t>
      </w:r>
      <w:r w:rsidR="008C7216" w:rsidRPr="007244F9">
        <w:rPr>
          <w:rFonts w:ascii="Times New Roman" w:hAnsi="Times New Roman"/>
          <w:snapToGrid w:val="0"/>
        </w:rPr>
        <w:t>.</w:t>
      </w:r>
    </w:p>
    <w:p w:rsidR="00F36439" w:rsidRPr="00502A42" w:rsidRDefault="00F856FC" w:rsidP="00502A42">
      <w:pPr>
        <w:pStyle w:val="aff2"/>
        <w:tabs>
          <w:tab w:val="left" w:pos="142"/>
        </w:tabs>
        <w:ind w:left="142" w:firstLine="425"/>
        <w:jc w:val="both"/>
      </w:pPr>
      <w:r w:rsidRPr="000C723E">
        <w:rPr>
          <w:rFonts w:ascii="Times New Roman" w:hAnsi="Times New Roman"/>
          <w:b/>
          <w:snapToGrid w:val="0"/>
        </w:rPr>
        <w:t>5.5</w:t>
      </w:r>
      <w:r w:rsidRPr="007244F9">
        <w:rPr>
          <w:rFonts w:ascii="Times New Roman" w:hAnsi="Times New Roman"/>
          <w:snapToGrid w:val="0"/>
        </w:rPr>
        <w:t xml:space="preserve">. </w:t>
      </w:r>
      <w:r w:rsidR="00F36439" w:rsidRPr="007244F9">
        <w:rPr>
          <w:rFonts w:ascii="Times New Roman" w:hAnsi="Times New Roman"/>
          <w:snapToGrid w:val="0"/>
        </w:rPr>
        <w:t>Право собственности на передаваемый Товар, риск утраты и гибели указанного Товара</w:t>
      </w:r>
      <w:r w:rsidR="00F36439" w:rsidRPr="00502A42">
        <w:rPr>
          <w:rFonts w:ascii="Times New Roman" w:hAnsi="Times New Roman"/>
        </w:rPr>
        <w:t xml:space="preserve"> переходят от Поставщика к Покупателю после </w:t>
      </w:r>
      <w:r w:rsidR="00B84790" w:rsidRPr="00502A42">
        <w:rPr>
          <w:rFonts w:ascii="Times New Roman" w:hAnsi="Times New Roman"/>
        </w:rPr>
        <w:t>подписания Сторонами товарной накладной</w:t>
      </w:r>
      <w:r w:rsidR="00F36439" w:rsidRPr="00502A42">
        <w:rPr>
          <w:rFonts w:ascii="Times New Roman" w:hAnsi="Times New Roman"/>
        </w:rPr>
        <w:t>.</w:t>
      </w:r>
    </w:p>
    <w:p w:rsidR="00F36439" w:rsidRPr="00502A42" w:rsidRDefault="00F856FC" w:rsidP="00502A42">
      <w:pPr>
        <w:shd w:val="clear" w:color="auto" w:fill="FFFFFF"/>
        <w:tabs>
          <w:tab w:val="left" w:pos="851"/>
          <w:tab w:val="left" w:pos="993"/>
          <w:tab w:val="left" w:pos="1134"/>
        </w:tabs>
        <w:ind w:firstLine="567"/>
        <w:jc w:val="both"/>
        <w:rPr>
          <w:sz w:val="22"/>
          <w:szCs w:val="22"/>
        </w:rPr>
      </w:pPr>
      <w:r w:rsidRPr="000C723E">
        <w:rPr>
          <w:b/>
          <w:sz w:val="22"/>
          <w:szCs w:val="22"/>
        </w:rPr>
        <w:t>5.6.</w:t>
      </w:r>
      <w:r w:rsidRPr="003F007F">
        <w:rPr>
          <w:sz w:val="22"/>
          <w:szCs w:val="22"/>
        </w:rPr>
        <w:t xml:space="preserve"> </w:t>
      </w:r>
      <w:r w:rsidR="00F36439" w:rsidRPr="00502A42">
        <w:rPr>
          <w:sz w:val="22"/>
          <w:szCs w:val="22"/>
        </w:rPr>
        <w:t>В случае просрочки поставки партии Товар</w:t>
      </w:r>
      <w:r w:rsidR="00B84790" w:rsidRPr="00502A42">
        <w:rPr>
          <w:sz w:val="22"/>
          <w:szCs w:val="22"/>
        </w:rPr>
        <w:t>а</w:t>
      </w:r>
      <w:r w:rsidR="00F36439" w:rsidRPr="00502A42">
        <w:rPr>
          <w:sz w:val="22"/>
          <w:szCs w:val="22"/>
        </w:rPr>
        <w:t>/части Товар</w:t>
      </w:r>
      <w:r w:rsidR="00B84790" w:rsidRPr="00502A42">
        <w:rPr>
          <w:sz w:val="22"/>
          <w:szCs w:val="22"/>
        </w:rPr>
        <w:t>а</w:t>
      </w:r>
      <w:r w:rsidR="00F36439" w:rsidRPr="00502A42">
        <w:rPr>
          <w:sz w:val="22"/>
          <w:szCs w:val="22"/>
        </w:rPr>
        <w:t>, в том числе</w:t>
      </w:r>
      <w:r w:rsidR="00B84790" w:rsidRPr="00502A42">
        <w:rPr>
          <w:sz w:val="22"/>
          <w:szCs w:val="22"/>
        </w:rPr>
        <w:t>,</w:t>
      </w:r>
      <w:r w:rsidR="00F36439" w:rsidRPr="00502A42">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502A42">
        <w:rPr>
          <w:sz w:val="22"/>
          <w:szCs w:val="22"/>
        </w:rPr>
        <w:t>п.2.2.</w:t>
      </w:r>
      <w:r w:rsidR="00362C7E" w:rsidRPr="00502A42">
        <w:rPr>
          <w:sz w:val="22"/>
          <w:szCs w:val="22"/>
        </w:rPr>
        <w:t xml:space="preserve"> </w:t>
      </w:r>
      <w:r w:rsidR="00B84790" w:rsidRPr="00502A42">
        <w:rPr>
          <w:sz w:val="22"/>
          <w:szCs w:val="22"/>
        </w:rPr>
        <w:t xml:space="preserve">Договора </w:t>
      </w:r>
      <w:r w:rsidR="00F36439" w:rsidRPr="00502A42">
        <w:rPr>
          <w:sz w:val="22"/>
          <w:szCs w:val="22"/>
        </w:rPr>
        <w:t xml:space="preserve">срока, </w:t>
      </w:r>
      <w:r w:rsidR="00832057" w:rsidRPr="00502A42">
        <w:rPr>
          <w:sz w:val="22"/>
          <w:szCs w:val="22"/>
        </w:rPr>
        <w:t>Поставщик</w:t>
      </w:r>
      <w:r w:rsidR="00F36439" w:rsidRPr="00502A42">
        <w:rPr>
          <w:sz w:val="22"/>
          <w:szCs w:val="22"/>
        </w:rPr>
        <w:t xml:space="preserve"> по письменному требованию </w:t>
      </w:r>
      <w:r w:rsidR="00832057" w:rsidRPr="00502A42">
        <w:rPr>
          <w:sz w:val="22"/>
          <w:szCs w:val="22"/>
        </w:rPr>
        <w:t>Покупателя</w:t>
      </w:r>
      <w:r w:rsidR="00F36439" w:rsidRPr="00502A42">
        <w:rPr>
          <w:sz w:val="22"/>
          <w:szCs w:val="22"/>
        </w:rPr>
        <w:t xml:space="preserve"> выплачивает последнему штрафную неустойку за недопоставку или просрочку поставки Товар</w:t>
      </w:r>
      <w:r w:rsidR="00B84790" w:rsidRPr="00502A42">
        <w:rPr>
          <w:sz w:val="22"/>
          <w:szCs w:val="22"/>
        </w:rPr>
        <w:t>а</w:t>
      </w:r>
      <w:r w:rsidR="00F36439" w:rsidRPr="00502A42">
        <w:rPr>
          <w:sz w:val="22"/>
          <w:szCs w:val="22"/>
        </w:rPr>
        <w:t xml:space="preserve"> следующем размере</w:t>
      </w:r>
      <w:r w:rsidR="00832057" w:rsidRPr="00502A42">
        <w:rPr>
          <w:sz w:val="22"/>
          <w:szCs w:val="22"/>
        </w:rPr>
        <w:t>:</w:t>
      </w:r>
    </w:p>
    <w:p w:rsidR="00832057" w:rsidRPr="003F007F"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779E"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от 6 (шести) до 10 (десяти) рабочих дней – в размере 7% (семи процентов) от стоимости Товара, поставка</w:t>
      </w:r>
      <w:r w:rsidRPr="00F6779E">
        <w:rPr>
          <w:sz w:val="22"/>
          <w:szCs w:val="22"/>
        </w:rPr>
        <w:t xml:space="preserve"> которого была полностью или частично просрочена;</w:t>
      </w:r>
    </w:p>
    <w:p w:rsidR="00F856FC" w:rsidRPr="00502A42" w:rsidRDefault="008E78FD" w:rsidP="00502A42">
      <w:pPr>
        <w:pStyle w:val="af7"/>
        <w:numPr>
          <w:ilvl w:val="0"/>
          <w:numId w:val="12"/>
        </w:numPr>
        <w:shd w:val="clear" w:color="auto" w:fill="FFFFFF"/>
        <w:tabs>
          <w:tab w:val="left" w:pos="851"/>
          <w:tab w:val="left" w:pos="993"/>
          <w:tab w:val="left" w:pos="1134"/>
        </w:tabs>
        <w:ind w:left="0" w:firstLine="567"/>
        <w:jc w:val="both"/>
        <w:rPr>
          <w:sz w:val="22"/>
          <w:szCs w:val="22"/>
        </w:rPr>
      </w:pPr>
      <w:r w:rsidRPr="00F6779E">
        <w:rPr>
          <w:color w:val="000000" w:themeColor="text1"/>
          <w:sz w:val="22"/>
          <w:szCs w:val="22"/>
        </w:rPr>
        <w:t>при просрочке поставки свыше 10 (</w:t>
      </w:r>
      <w:r w:rsidR="003F007F">
        <w:rPr>
          <w:color w:val="000000" w:themeColor="text1"/>
          <w:sz w:val="22"/>
          <w:szCs w:val="22"/>
        </w:rPr>
        <w:t>д</w:t>
      </w:r>
      <w:r w:rsidRPr="00F6779E">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02A42" w:rsidRDefault="00F856FC" w:rsidP="00502A42">
      <w:pPr>
        <w:pStyle w:val="af7"/>
        <w:shd w:val="clear" w:color="auto" w:fill="FFFFFF"/>
        <w:tabs>
          <w:tab w:val="left" w:pos="851"/>
          <w:tab w:val="left" w:pos="993"/>
          <w:tab w:val="left" w:pos="1134"/>
        </w:tabs>
        <w:ind w:left="0" w:firstLine="567"/>
        <w:jc w:val="both"/>
        <w:rPr>
          <w:sz w:val="22"/>
          <w:szCs w:val="22"/>
        </w:rPr>
      </w:pPr>
      <w:r w:rsidRPr="000C723E">
        <w:rPr>
          <w:b/>
          <w:color w:val="000000" w:themeColor="text1"/>
          <w:sz w:val="22"/>
          <w:szCs w:val="22"/>
        </w:rPr>
        <w:t>5.7.</w:t>
      </w:r>
      <w:r w:rsidRPr="00DF7B31">
        <w:rPr>
          <w:color w:val="000000" w:themeColor="text1"/>
          <w:sz w:val="22"/>
          <w:szCs w:val="22"/>
        </w:rPr>
        <w:t xml:space="preserve"> </w:t>
      </w:r>
      <w:r w:rsidRPr="00502A42">
        <w:rPr>
          <w:sz w:val="22"/>
          <w:szCs w:val="22"/>
        </w:rPr>
        <w:t>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DF7B3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F6779E"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6. </w:t>
      </w:r>
      <w:r w:rsidR="008C7216" w:rsidRPr="00DD5561">
        <w:rPr>
          <w:b/>
          <w:sz w:val="22"/>
          <w:szCs w:val="22"/>
        </w:rPr>
        <w:t>КАЧЕСТВО, КОМПЛЕКТНОСТЬ И ГАРАНТИЙНЫЙ СРОК</w:t>
      </w:r>
    </w:p>
    <w:p w:rsidR="00F6779E"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w:t>
      </w:r>
      <w:r w:rsidRPr="00F6779E">
        <w:rPr>
          <w:sz w:val="22"/>
          <w:szCs w:val="22"/>
        </w:rPr>
        <w:t xml:space="preserve"> </w:t>
      </w:r>
      <w:r w:rsidR="00EC73F7" w:rsidRPr="00F6779E">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F6779E">
        <w:rPr>
          <w:sz w:val="22"/>
          <w:szCs w:val="22"/>
        </w:rPr>
        <w:t>.</w:t>
      </w:r>
    </w:p>
    <w:p w:rsidR="009F0CDA"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6.2.</w:t>
      </w:r>
      <w:r w:rsidRPr="00C23822">
        <w:rPr>
          <w:sz w:val="22"/>
          <w:szCs w:val="22"/>
        </w:rPr>
        <w:t xml:space="preserve"> </w:t>
      </w:r>
      <w:r w:rsidR="009F0CDA" w:rsidRPr="00C23822">
        <w:rPr>
          <w:sz w:val="22"/>
          <w:szCs w:val="22"/>
        </w:rPr>
        <w:t>Срок годности Товара должен соответствовать сертификатам качества, с учетом положений п. 2.5 настоящего Договора.</w:t>
      </w:r>
      <w:r w:rsidR="00746C0C" w:rsidRPr="00C23822">
        <w:rPr>
          <w:sz w:val="22"/>
          <w:szCs w:val="22"/>
        </w:rPr>
        <w:t xml:space="preserve"> </w:t>
      </w:r>
      <w:r w:rsidRPr="00502A42">
        <w:rPr>
          <w:sz w:val="22"/>
          <w:szCs w:val="22"/>
        </w:rPr>
        <w:t>Гарантийный срок</w:t>
      </w:r>
      <w:r w:rsidRPr="00F6779E">
        <w:rPr>
          <w:sz w:val="22"/>
          <w:szCs w:val="22"/>
        </w:rPr>
        <w:t xml:space="preserve"> </w:t>
      </w:r>
      <w:r w:rsidR="00746C0C" w:rsidRPr="00F6779E">
        <w:rPr>
          <w:sz w:val="22"/>
          <w:szCs w:val="22"/>
        </w:rPr>
        <w:t xml:space="preserve">на Товар </w:t>
      </w:r>
      <w:r w:rsidRPr="00502A42">
        <w:rPr>
          <w:sz w:val="22"/>
          <w:szCs w:val="22"/>
        </w:rPr>
        <w:t>должен составлять 12 (Двенадцать) календарных месяцев и не менее</w:t>
      </w:r>
      <w:r w:rsidRPr="00F6779E">
        <w:rPr>
          <w:sz w:val="22"/>
          <w:szCs w:val="22"/>
        </w:rPr>
        <w:t xml:space="preserve"> </w:t>
      </w:r>
      <w:r w:rsidR="00746C0C" w:rsidRPr="00F6779E">
        <w:rPr>
          <w:sz w:val="22"/>
          <w:szCs w:val="22"/>
        </w:rPr>
        <w:t xml:space="preserve">срока, установленного заводом - изготовителем, </w:t>
      </w:r>
      <w:r w:rsidRPr="00502A42">
        <w:rPr>
          <w:sz w:val="22"/>
          <w:szCs w:val="22"/>
        </w:rPr>
        <w:t>на каждый вид Товара, и исчисляется</w:t>
      </w:r>
      <w:r w:rsidRPr="00F6779E">
        <w:rPr>
          <w:sz w:val="22"/>
          <w:szCs w:val="22"/>
        </w:rPr>
        <w:t xml:space="preserve"> </w:t>
      </w:r>
      <w:r w:rsidR="00746C0C" w:rsidRPr="00F6779E">
        <w:rPr>
          <w:sz w:val="22"/>
          <w:szCs w:val="22"/>
        </w:rPr>
        <w:t xml:space="preserve">с </w:t>
      </w:r>
      <w:r w:rsidRPr="00C23822">
        <w:rPr>
          <w:sz w:val="22"/>
          <w:szCs w:val="22"/>
        </w:rPr>
        <w:t xml:space="preserve">даты </w:t>
      </w:r>
      <w:r w:rsidR="00746C0C" w:rsidRPr="00C23822">
        <w:rPr>
          <w:sz w:val="22"/>
          <w:szCs w:val="22"/>
        </w:rPr>
        <w:t xml:space="preserve">подписания </w:t>
      </w:r>
      <w:r w:rsidRPr="00502A42">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6.3.</w:t>
      </w:r>
      <w:r w:rsidRPr="00F6779E">
        <w:rPr>
          <w:sz w:val="22"/>
          <w:szCs w:val="22"/>
        </w:rPr>
        <w:t xml:space="preserve"> </w:t>
      </w:r>
      <w:r w:rsidR="00264B22" w:rsidRPr="00F6779E">
        <w:rPr>
          <w:sz w:val="22"/>
          <w:szCs w:val="22"/>
        </w:rPr>
        <w:t xml:space="preserve">На Товар должна быть предоставлена вся </w:t>
      </w:r>
      <w:r w:rsidR="00264B22" w:rsidRPr="00C23822">
        <w:rPr>
          <w:sz w:val="22"/>
          <w:szCs w:val="22"/>
        </w:rPr>
        <w:t xml:space="preserve">требуемая </w:t>
      </w:r>
      <w:r w:rsidRPr="00502A42">
        <w:rPr>
          <w:sz w:val="22"/>
          <w:szCs w:val="22"/>
        </w:rPr>
        <w:t>документация согласно п.3.1.3. Договора.</w:t>
      </w:r>
    </w:p>
    <w:p w:rsidR="00A6074D"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6.4.</w:t>
      </w:r>
      <w:r w:rsidRPr="00C23822">
        <w:rPr>
          <w:sz w:val="22"/>
          <w:szCs w:val="22"/>
        </w:rPr>
        <w:t xml:space="preserve"> </w:t>
      </w:r>
      <w:r w:rsidR="00A6074D" w:rsidRPr="00C23822">
        <w:rPr>
          <w:sz w:val="22"/>
          <w:szCs w:val="22"/>
        </w:rPr>
        <w:t xml:space="preserve">В случае </w:t>
      </w:r>
      <w:proofErr w:type="spellStart"/>
      <w:r w:rsidR="00A6074D" w:rsidRPr="00C23822">
        <w:rPr>
          <w:sz w:val="22"/>
          <w:szCs w:val="22"/>
        </w:rPr>
        <w:t>непредоставления</w:t>
      </w:r>
      <w:proofErr w:type="spellEnd"/>
      <w:r w:rsidR="00A6074D" w:rsidRPr="00C23822">
        <w:rPr>
          <w:sz w:val="22"/>
          <w:szCs w:val="22"/>
        </w:rPr>
        <w:t xml:space="preserve"> Поставщиком </w:t>
      </w:r>
      <w:proofErr w:type="gramStart"/>
      <w:r w:rsidR="00A6074D" w:rsidRPr="00C23822">
        <w:rPr>
          <w:sz w:val="22"/>
          <w:szCs w:val="22"/>
        </w:rPr>
        <w:t>перечисленных</w:t>
      </w:r>
      <w:proofErr w:type="gramEnd"/>
      <w:r w:rsidR="00A6074D" w:rsidRPr="00C23822">
        <w:rPr>
          <w:sz w:val="22"/>
          <w:szCs w:val="22"/>
        </w:rPr>
        <w:t xml:space="preserve"> в </w:t>
      </w:r>
      <w:proofErr w:type="spellStart"/>
      <w:r w:rsidR="00A6074D" w:rsidRPr="00C23822">
        <w:rPr>
          <w:sz w:val="22"/>
          <w:szCs w:val="22"/>
        </w:rPr>
        <w:t>п</w:t>
      </w:r>
      <w:r w:rsidR="00AC4EE3" w:rsidRPr="00C23822">
        <w:rPr>
          <w:sz w:val="22"/>
          <w:szCs w:val="22"/>
        </w:rPr>
        <w:t>п</w:t>
      </w:r>
      <w:proofErr w:type="spellEnd"/>
      <w:r w:rsidR="00AC4EE3" w:rsidRPr="00C23822">
        <w:rPr>
          <w:sz w:val="22"/>
          <w:szCs w:val="22"/>
        </w:rPr>
        <w:t xml:space="preserve"> 2.3.-</w:t>
      </w:r>
      <w:r w:rsidR="00A6074D" w:rsidRPr="00C23822">
        <w:rPr>
          <w:sz w:val="22"/>
          <w:szCs w:val="22"/>
        </w:rPr>
        <w:t> 2.4</w:t>
      </w:r>
      <w:r w:rsidRPr="00C23822">
        <w:rPr>
          <w:sz w:val="22"/>
          <w:szCs w:val="22"/>
        </w:rPr>
        <w:t>, 3.1.3.</w:t>
      </w:r>
      <w:r w:rsidR="00A6074D" w:rsidRPr="00C23822">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514285">
        <w:rPr>
          <w:sz w:val="22"/>
          <w:szCs w:val="22"/>
        </w:rPr>
        <w:t>отказаться от приемки такой партии Товара</w:t>
      </w:r>
      <w:r w:rsidRPr="00514285">
        <w:rPr>
          <w:sz w:val="22"/>
          <w:szCs w:val="22"/>
        </w:rPr>
        <w:t>.</w:t>
      </w:r>
    </w:p>
    <w:p w:rsidR="008C7216"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6.5.</w:t>
      </w:r>
      <w:r w:rsidRPr="00514285">
        <w:rPr>
          <w:sz w:val="22"/>
          <w:szCs w:val="22"/>
        </w:rPr>
        <w:t xml:space="preserve"> </w:t>
      </w:r>
      <w:r w:rsidR="00A6074D" w:rsidRPr="00514285">
        <w:rPr>
          <w:sz w:val="22"/>
          <w:szCs w:val="22"/>
        </w:rPr>
        <w:t xml:space="preserve">Поставщик </w:t>
      </w:r>
      <w:r w:rsidR="0011137E">
        <w:rPr>
          <w:sz w:val="22"/>
          <w:szCs w:val="22"/>
        </w:rPr>
        <w:t>в течение</w:t>
      </w:r>
      <w:r w:rsidRPr="00502A42">
        <w:rPr>
          <w:sz w:val="22"/>
          <w:szCs w:val="22"/>
        </w:rPr>
        <w:t xml:space="preserve"> гарантийного срока </w:t>
      </w:r>
      <w:r w:rsidR="00A6074D" w:rsidRPr="00F6779E">
        <w:rPr>
          <w:sz w:val="22"/>
          <w:szCs w:val="22"/>
        </w:rPr>
        <w:t xml:space="preserve">обязуется устранить все выявленные </w:t>
      </w:r>
      <w:r w:rsidRPr="00502A42">
        <w:rPr>
          <w:sz w:val="22"/>
          <w:szCs w:val="22"/>
        </w:rPr>
        <w:t>Покупателем недостатки Товара</w:t>
      </w:r>
      <w:r w:rsidR="00A6074D" w:rsidRPr="00F6779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F6779E">
        <w:rPr>
          <w:sz w:val="22"/>
          <w:szCs w:val="22"/>
        </w:rPr>
        <w:t>Т</w:t>
      </w:r>
      <w:r w:rsidR="00A6074D" w:rsidRPr="00C23822">
        <w:rPr>
          <w:sz w:val="22"/>
          <w:szCs w:val="22"/>
        </w:rPr>
        <w:t>овар обратно в течение 24 (двадцати четырех) часов, после получения от Покупателя соответствующей претензии</w:t>
      </w:r>
      <w:r w:rsidR="008C7216" w:rsidRPr="00C23822">
        <w:rPr>
          <w:sz w:val="22"/>
          <w:szCs w:val="22"/>
        </w:rPr>
        <w:t>.</w:t>
      </w:r>
      <w:r w:rsidRPr="00C23822">
        <w:rPr>
          <w:sz w:val="22"/>
          <w:szCs w:val="22"/>
        </w:rPr>
        <w:t xml:space="preserve"> </w:t>
      </w:r>
      <w:r w:rsidRPr="00502A42">
        <w:rPr>
          <w:sz w:val="22"/>
          <w:szCs w:val="22"/>
        </w:rPr>
        <w:t>При этом Стороны определили, что возврат некачественного Товара осуществляется силами и за счет Поставщика.</w:t>
      </w:r>
    </w:p>
    <w:p w:rsidR="00F6779E"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6.6.</w:t>
      </w:r>
      <w:r w:rsidRPr="00502A42">
        <w:rPr>
          <w:sz w:val="22"/>
          <w:szCs w:val="22"/>
        </w:rPr>
        <w:t xml:space="preserve"> 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6.7.</w:t>
      </w:r>
      <w:r w:rsidRPr="00C23822">
        <w:rPr>
          <w:sz w:val="22"/>
          <w:szCs w:val="22"/>
        </w:rPr>
        <w:t xml:space="preserve"> </w:t>
      </w:r>
      <w:r w:rsidR="008C7216" w:rsidRPr="00C23822">
        <w:rPr>
          <w:sz w:val="22"/>
          <w:szCs w:val="22"/>
        </w:rPr>
        <w:t>Товар должен быть упакован в стандартную тару</w:t>
      </w:r>
      <w:r w:rsidRPr="00C23822">
        <w:rPr>
          <w:sz w:val="22"/>
          <w:szCs w:val="22"/>
        </w:rPr>
        <w:t xml:space="preserve"> </w:t>
      </w:r>
      <w:r w:rsidRPr="00502A42">
        <w:rPr>
          <w:sz w:val="22"/>
          <w:szCs w:val="22"/>
        </w:rPr>
        <w:t>и/или упаковку</w:t>
      </w:r>
      <w:r w:rsidR="008C7216" w:rsidRPr="00F6779E">
        <w:rPr>
          <w:sz w:val="22"/>
          <w:szCs w:val="22"/>
        </w:rPr>
        <w:t>, тара</w:t>
      </w:r>
      <w:r w:rsidRPr="00502A42">
        <w:rPr>
          <w:sz w:val="22"/>
          <w:szCs w:val="22"/>
        </w:rPr>
        <w:t xml:space="preserve"> и/или упаковка</w:t>
      </w:r>
      <w:r w:rsidR="008C7216" w:rsidRPr="00F6779E">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6.8.</w:t>
      </w:r>
      <w:r w:rsidRPr="00C23822">
        <w:rPr>
          <w:sz w:val="22"/>
          <w:szCs w:val="22"/>
        </w:rPr>
        <w:t xml:space="preserve"> </w:t>
      </w:r>
      <w:r w:rsidR="008C7216" w:rsidRPr="00C23822">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6.9.</w:t>
      </w:r>
      <w:r w:rsidRPr="00514285">
        <w:rPr>
          <w:sz w:val="22"/>
          <w:szCs w:val="22"/>
        </w:rPr>
        <w:t xml:space="preserve"> </w:t>
      </w:r>
      <w:r w:rsidR="008C7216" w:rsidRPr="00514285">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6.10.</w:t>
      </w:r>
      <w:r w:rsidRPr="00502A42">
        <w:rPr>
          <w:sz w:val="22"/>
          <w:szCs w:val="22"/>
        </w:rPr>
        <w:t xml:space="preserve"> 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w:t>
      </w:r>
      <w:proofErr w:type="gramStart"/>
      <w:r w:rsidRPr="00502A42">
        <w:rPr>
          <w:sz w:val="22"/>
          <w:szCs w:val="22"/>
        </w:rPr>
        <w:t xml:space="preserve"> ,</w:t>
      </w:r>
      <w:proofErr w:type="gramEnd"/>
      <w:r w:rsidRPr="00502A42">
        <w:rPr>
          <w:sz w:val="22"/>
          <w:szCs w:val="22"/>
        </w:rPr>
        <w:t xml:space="preserve"> который подлежит передаче вместе с Товаром.  </w:t>
      </w:r>
    </w:p>
    <w:p w:rsidR="00F6779E" w:rsidRPr="00DD5561" w:rsidRDefault="00F6779E" w:rsidP="00502A42">
      <w:pPr>
        <w:widowControl w:val="0"/>
        <w:tabs>
          <w:tab w:val="left" w:pos="1134"/>
        </w:tabs>
        <w:autoSpaceDE w:val="0"/>
        <w:autoSpaceDN w:val="0"/>
        <w:adjustRightInd w:val="0"/>
        <w:ind w:left="567"/>
        <w:contextualSpacing/>
        <w:jc w:val="both"/>
        <w:rPr>
          <w:sz w:val="22"/>
          <w:szCs w:val="22"/>
        </w:rPr>
      </w:pPr>
    </w:p>
    <w:p w:rsidR="008C7216" w:rsidRPr="00DD5561" w:rsidRDefault="00C23822" w:rsidP="00502A42">
      <w:pPr>
        <w:widowControl w:val="0"/>
        <w:tabs>
          <w:tab w:val="left" w:pos="1134"/>
        </w:tabs>
        <w:autoSpaceDE w:val="0"/>
        <w:autoSpaceDN w:val="0"/>
        <w:adjustRightInd w:val="0"/>
        <w:contextualSpacing/>
        <w:jc w:val="center"/>
        <w:rPr>
          <w:b/>
          <w:sz w:val="22"/>
          <w:szCs w:val="22"/>
        </w:rPr>
      </w:pPr>
      <w:r>
        <w:rPr>
          <w:b/>
          <w:sz w:val="22"/>
          <w:szCs w:val="22"/>
        </w:rPr>
        <w:t xml:space="preserve">7. </w:t>
      </w:r>
      <w:r w:rsidR="008C7216" w:rsidRPr="00DD5561">
        <w:rPr>
          <w:b/>
          <w:sz w:val="22"/>
          <w:szCs w:val="22"/>
        </w:rPr>
        <w:t>ОТВЕТСТВЕННОСТЬ СТОРОН</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lastRenderedPageBreak/>
        <w:t>7.1.</w:t>
      </w:r>
      <w:r w:rsidRPr="00514285">
        <w:rPr>
          <w:sz w:val="22"/>
          <w:szCs w:val="22"/>
        </w:rPr>
        <w:t xml:space="preserve"> </w:t>
      </w:r>
      <w:r w:rsidR="008C7216" w:rsidRPr="00514285">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7.2.</w:t>
      </w:r>
      <w:r w:rsidRPr="00514285">
        <w:rPr>
          <w:sz w:val="22"/>
          <w:szCs w:val="22"/>
        </w:rPr>
        <w:t xml:space="preserve"> </w:t>
      </w:r>
      <w:r w:rsidR="008C7216" w:rsidRPr="00514285">
        <w:rPr>
          <w:sz w:val="22"/>
          <w:szCs w:val="22"/>
        </w:rPr>
        <w:t xml:space="preserve">За качество поставленного Товара Поставщик несёт ответственность в соответствии с </w:t>
      </w:r>
      <w:r w:rsidR="00A6074D" w:rsidRPr="00514285">
        <w:rPr>
          <w:sz w:val="22"/>
          <w:szCs w:val="22"/>
        </w:rPr>
        <w:t xml:space="preserve">Договором и </w:t>
      </w:r>
      <w:r w:rsidR="008C7216" w:rsidRPr="00514285">
        <w:rPr>
          <w:sz w:val="22"/>
          <w:szCs w:val="22"/>
        </w:rPr>
        <w:t>действующим законодательством Российской Федерации.</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7.3.</w:t>
      </w:r>
      <w:r w:rsidRPr="00514285">
        <w:rPr>
          <w:sz w:val="22"/>
          <w:szCs w:val="22"/>
        </w:rPr>
        <w:t xml:space="preserve"> </w:t>
      </w:r>
      <w:r w:rsidR="008C7216" w:rsidRPr="00514285">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Pr>
          <w:sz w:val="22"/>
          <w:szCs w:val="22"/>
        </w:rPr>
        <w:t xml:space="preserve"> Договора</w:t>
      </w:r>
      <w:r w:rsidR="008C7216" w:rsidRPr="00514285">
        <w:rPr>
          <w:sz w:val="22"/>
          <w:szCs w:val="22"/>
        </w:rPr>
        <w:t xml:space="preserve">, за каждый случай нарушения. Оплата неустойки производится на основании </w:t>
      </w:r>
      <w:r w:rsidR="002E3942" w:rsidRPr="00514285">
        <w:rPr>
          <w:sz w:val="22"/>
          <w:szCs w:val="22"/>
        </w:rPr>
        <w:t xml:space="preserve">письменного требования  Покупателя </w:t>
      </w:r>
      <w:r w:rsidR="008C7216" w:rsidRPr="00514285">
        <w:rPr>
          <w:sz w:val="22"/>
          <w:szCs w:val="22"/>
        </w:rPr>
        <w:t xml:space="preserve"> </w:t>
      </w:r>
      <w:r w:rsidR="002E3942" w:rsidRPr="00514285">
        <w:rPr>
          <w:sz w:val="22"/>
          <w:szCs w:val="22"/>
        </w:rPr>
        <w:t xml:space="preserve"> и счета </w:t>
      </w:r>
      <w:r w:rsidR="008C7216" w:rsidRPr="00514285">
        <w:rPr>
          <w:sz w:val="22"/>
          <w:szCs w:val="22"/>
        </w:rPr>
        <w:t>на оплату неустойки. Счет подлежит оплате в течение 3 (трех) рабочих дней с момента его получения Поставщиком.</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7.4.</w:t>
      </w:r>
      <w:r w:rsidRPr="00514285">
        <w:rPr>
          <w:sz w:val="22"/>
          <w:szCs w:val="22"/>
        </w:rPr>
        <w:t xml:space="preserve"> 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C23822">
        <w:rPr>
          <w:sz w:val="22"/>
          <w:szCs w:val="22"/>
        </w:rPr>
        <w:t>Российской Федерации</w:t>
      </w:r>
      <w:r w:rsidR="00F93246" w:rsidRPr="00514285" w:rsidDel="00F93246">
        <w:rPr>
          <w:sz w:val="22"/>
          <w:szCs w:val="22"/>
        </w:rPr>
        <w:t xml:space="preserve"> </w:t>
      </w:r>
      <w:r w:rsidRPr="00514285">
        <w:rPr>
          <w:sz w:val="22"/>
          <w:szCs w:val="22"/>
        </w:rPr>
        <w:t xml:space="preserve">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7.5.</w:t>
      </w:r>
      <w:r w:rsidRPr="00514285">
        <w:rPr>
          <w:sz w:val="22"/>
          <w:szCs w:val="22"/>
        </w:rPr>
        <w:t xml:space="preserve"> 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D7F65">
        <w:rPr>
          <w:sz w:val="22"/>
          <w:szCs w:val="22"/>
        </w:rPr>
        <w:t>Т</w:t>
      </w:r>
      <w:r w:rsidRPr="00514285">
        <w:rPr>
          <w:sz w:val="22"/>
          <w:szCs w:val="22"/>
        </w:rPr>
        <w:t xml:space="preserve">овар 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D7F65">
        <w:rPr>
          <w:sz w:val="22"/>
          <w:szCs w:val="22"/>
        </w:rPr>
        <w:t>Т</w:t>
      </w:r>
      <w:r w:rsidRPr="00514285">
        <w:rPr>
          <w:sz w:val="22"/>
          <w:szCs w:val="22"/>
        </w:rPr>
        <w:t xml:space="preserve">овара и/или вернуть весь товар, партию </w:t>
      </w:r>
      <w:r w:rsidR="00FD7F65">
        <w:rPr>
          <w:sz w:val="22"/>
          <w:szCs w:val="22"/>
        </w:rPr>
        <w:t>Т</w:t>
      </w:r>
      <w:r w:rsidRPr="00514285">
        <w:rPr>
          <w:sz w:val="22"/>
          <w:szCs w:val="22"/>
        </w:rPr>
        <w:t>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7.6.</w:t>
      </w:r>
      <w:r w:rsidRPr="00514285">
        <w:rPr>
          <w:sz w:val="22"/>
          <w:szCs w:val="22"/>
        </w:rPr>
        <w:t xml:space="preserve"> </w:t>
      </w:r>
      <w:r w:rsidR="008C7216" w:rsidRPr="00514285">
        <w:rPr>
          <w:sz w:val="22"/>
          <w:szCs w:val="22"/>
        </w:rPr>
        <w:t>В случае нарушения Поставщиком обязательст</w:t>
      </w:r>
      <w:r w:rsidR="00D17AD9" w:rsidRPr="00514285">
        <w:rPr>
          <w:sz w:val="22"/>
          <w:szCs w:val="22"/>
        </w:rPr>
        <w:t xml:space="preserve">в, предусмотренных пунктами </w:t>
      </w:r>
      <w:r w:rsidRPr="00514285">
        <w:rPr>
          <w:sz w:val="22"/>
          <w:szCs w:val="22"/>
        </w:rPr>
        <w:t xml:space="preserve">7.3, </w:t>
      </w:r>
      <w:r w:rsidR="00F93246">
        <w:rPr>
          <w:sz w:val="22"/>
          <w:szCs w:val="22"/>
        </w:rPr>
        <w:t xml:space="preserve">7.4, </w:t>
      </w:r>
      <w:r w:rsidRPr="00514285">
        <w:rPr>
          <w:sz w:val="22"/>
          <w:szCs w:val="22"/>
        </w:rPr>
        <w:t>5.6</w:t>
      </w:r>
      <w:r w:rsidR="0046063A" w:rsidRPr="00514285">
        <w:rPr>
          <w:sz w:val="22"/>
          <w:szCs w:val="22"/>
        </w:rPr>
        <w:t xml:space="preserve"> </w:t>
      </w:r>
      <w:r w:rsidR="008C7216" w:rsidRPr="00514285">
        <w:rPr>
          <w:sz w:val="22"/>
          <w:szCs w:val="22"/>
        </w:rPr>
        <w:t xml:space="preserve"> настоящего Договора, Покупатель </w:t>
      </w:r>
      <w:r w:rsidR="00A046F9" w:rsidRPr="00514285">
        <w:rPr>
          <w:sz w:val="22"/>
          <w:szCs w:val="22"/>
        </w:rPr>
        <w:t>в</w:t>
      </w:r>
      <w:r w:rsidR="002E3942" w:rsidRPr="00514285">
        <w:rPr>
          <w:sz w:val="22"/>
          <w:szCs w:val="22"/>
        </w:rPr>
        <w:t>праве в одностороннем порядке удержать сумму начисленных штрафов и пени из сумм, подлежащих оплате Поставщику</w:t>
      </w:r>
      <w:r w:rsidR="008C7216" w:rsidRPr="00514285">
        <w:rPr>
          <w:sz w:val="22"/>
          <w:szCs w:val="22"/>
        </w:rPr>
        <w:t>.</w:t>
      </w:r>
    </w:p>
    <w:p w:rsidR="00153C9B"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7.7.</w:t>
      </w:r>
      <w:r w:rsidRPr="00514285">
        <w:rPr>
          <w:sz w:val="22"/>
          <w:szCs w:val="22"/>
        </w:rPr>
        <w:t xml:space="preserve"> </w:t>
      </w:r>
      <w:r w:rsidR="008C7216" w:rsidRPr="00514285">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E76ECC">
        <w:rPr>
          <w:sz w:val="22"/>
          <w:szCs w:val="22"/>
        </w:rPr>
        <w:t xml:space="preserve">Поставщика </w:t>
      </w:r>
      <w:r w:rsidR="008C7216" w:rsidRPr="00514285">
        <w:rPr>
          <w:sz w:val="22"/>
          <w:szCs w:val="22"/>
        </w:rPr>
        <w:t>восполнить недопоставленное количество Товара.</w:t>
      </w:r>
    </w:p>
    <w:p w:rsid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7.8.</w:t>
      </w:r>
      <w:r w:rsidRPr="00514285">
        <w:rPr>
          <w:sz w:val="22"/>
          <w:szCs w:val="22"/>
        </w:rPr>
        <w:t xml:space="preserve"> </w:t>
      </w:r>
      <w:r w:rsidR="007F19C7" w:rsidRPr="00514285">
        <w:rPr>
          <w:sz w:val="22"/>
          <w:szCs w:val="22"/>
        </w:rPr>
        <w:t>В случае, если третьими лицами</w:t>
      </w:r>
      <w:r w:rsidR="00514285" w:rsidRPr="00514285">
        <w:rPr>
          <w:sz w:val="22"/>
          <w:szCs w:val="22"/>
        </w:rPr>
        <w:t xml:space="preserve"> </w:t>
      </w:r>
      <w:r w:rsidR="00514285" w:rsidRPr="00502A42">
        <w:rPr>
          <w:sz w:val="22"/>
          <w:szCs w:val="22"/>
        </w:rPr>
        <w:t>в гарантийный период</w:t>
      </w:r>
      <w:r w:rsidR="007F19C7" w:rsidRPr="0051428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514285" w:rsidRDefault="00BF6D4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7.9.</w:t>
      </w:r>
      <w:r w:rsidRPr="00BF6D42">
        <w:rPr>
          <w:sz w:val="22"/>
          <w:szCs w:val="22"/>
        </w:rPr>
        <w:tab/>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381BC9">
        <w:rPr>
          <w:sz w:val="22"/>
          <w:szCs w:val="22"/>
        </w:rPr>
        <w:t>20</w:t>
      </w:r>
      <w:r w:rsidRPr="00BF6D42">
        <w:rPr>
          <w:sz w:val="22"/>
          <w:szCs w:val="22"/>
        </w:rPr>
        <w:t xml:space="preserve">% от суммы по договору без НДС </w:t>
      </w:r>
      <w:r w:rsidRPr="004E1EB5">
        <w:rPr>
          <w:sz w:val="22"/>
          <w:szCs w:val="22"/>
        </w:rPr>
        <w:t>(*</w:t>
      </w:r>
      <w:r w:rsidR="00381BC9" w:rsidRPr="004E1EB5">
        <w:rPr>
          <w:i/>
          <w:sz w:val="22"/>
          <w:szCs w:val="22"/>
        </w:rPr>
        <w:t>данный пункт применим к контрагентам, находящимся на общем режиме налогообложения</w:t>
      </w:r>
      <w:r w:rsidRPr="004E1EB5">
        <w:rPr>
          <w:sz w:val="22"/>
          <w:szCs w:val="22"/>
        </w:rPr>
        <w:t>).</w:t>
      </w:r>
    </w:p>
    <w:p w:rsidR="00514285" w:rsidRPr="00502A42" w:rsidRDefault="00514285"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w:t>
      </w:r>
      <w:r w:rsidR="00BF6D42" w:rsidRPr="00987CA8">
        <w:rPr>
          <w:b/>
          <w:sz w:val="22"/>
          <w:szCs w:val="22"/>
        </w:rPr>
        <w:t>10</w:t>
      </w:r>
      <w:r w:rsidRPr="00987CA8">
        <w:rPr>
          <w:b/>
          <w:sz w:val="22"/>
          <w:szCs w:val="22"/>
        </w:rPr>
        <w:t>.</w:t>
      </w:r>
      <w:r w:rsidRPr="00514285">
        <w:rPr>
          <w:sz w:val="22"/>
          <w:szCs w:val="22"/>
        </w:rPr>
        <w:t xml:space="preserve"> </w:t>
      </w:r>
      <w:r w:rsidRPr="00502A42">
        <w:rPr>
          <w:sz w:val="22"/>
          <w:szCs w:val="22"/>
        </w:rPr>
        <w:t>Окончание срока действия Договора не прекращает обязанность Поставщика по восполнению недопоставки Товара.</w:t>
      </w:r>
    </w:p>
    <w:p w:rsidR="00514285" w:rsidRPr="0051428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8. </w:t>
      </w:r>
      <w:r w:rsidR="008C7216" w:rsidRPr="00DD5561">
        <w:rPr>
          <w:b/>
          <w:sz w:val="22"/>
          <w:szCs w:val="22"/>
        </w:rPr>
        <w:t xml:space="preserve">ОБСТОЯТЕЛЬСТВА НЕПРЕОДОЛИМОЙ СИЛЫ </w:t>
      </w:r>
    </w:p>
    <w:p w:rsidR="008C7216" w:rsidRPr="00DD5561" w:rsidRDefault="008C7216" w:rsidP="00AA2D82">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514285" w:rsidP="00502A42">
      <w:pPr>
        <w:tabs>
          <w:tab w:val="left" w:pos="851"/>
          <w:tab w:val="left" w:pos="993"/>
          <w:tab w:val="left" w:pos="1134"/>
        </w:tabs>
        <w:ind w:firstLine="567"/>
        <w:contextualSpacing/>
        <w:jc w:val="both"/>
        <w:rPr>
          <w:bCs/>
          <w:sz w:val="22"/>
          <w:szCs w:val="22"/>
        </w:rPr>
      </w:pPr>
      <w:r w:rsidRPr="009B56DD">
        <w:rPr>
          <w:b/>
          <w:bCs/>
          <w:sz w:val="22"/>
          <w:szCs w:val="22"/>
        </w:rPr>
        <w:t>8.1.</w:t>
      </w:r>
      <w:r>
        <w:rPr>
          <w:bCs/>
          <w:sz w:val="22"/>
          <w:szCs w:val="22"/>
        </w:rPr>
        <w:t xml:space="preserve"> </w:t>
      </w:r>
      <w:r w:rsidR="008C7216"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D5561">
        <w:rPr>
          <w:bCs/>
          <w:iCs/>
          <w:sz w:val="22"/>
          <w:szCs w:val="22"/>
        </w:rPr>
        <w:t>«Затронутая сторона»</w:t>
      </w:r>
      <w:r w:rsidR="008C7216" w:rsidRPr="00DD5561">
        <w:rPr>
          <w:bCs/>
          <w:sz w:val="22"/>
          <w:szCs w:val="22"/>
        </w:rPr>
        <w:t xml:space="preserve">)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w:t>
      </w:r>
      <w:r w:rsidR="008C7216" w:rsidRPr="00DD5561">
        <w:rPr>
          <w:bCs/>
          <w:sz w:val="22"/>
          <w:szCs w:val="22"/>
        </w:rPr>
        <w:lastRenderedPageBreak/>
        <w:t>не являются последствием виновного и/или небрежного действия/бездействия Затронутой стороны и/или третьих лиц.</w:t>
      </w:r>
    </w:p>
    <w:p w:rsidR="008C7216" w:rsidRPr="00DD5561" w:rsidRDefault="00514285" w:rsidP="00502A42">
      <w:pPr>
        <w:tabs>
          <w:tab w:val="left" w:pos="851"/>
          <w:tab w:val="left" w:pos="1134"/>
        </w:tabs>
        <w:ind w:firstLine="567"/>
        <w:contextualSpacing/>
        <w:jc w:val="both"/>
        <w:rPr>
          <w:bCs/>
          <w:sz w:val="22"/>
          <w:szCs w:val="22"/>
        </w:rPr>
      </w:pPr>
      <w:r w:rsidRPr="009B56DD">
        <w:rPr>
          <w:b/>
          <w:bCs/>
          <w:sz w:val="22"/>
          <w:szCs w:val="22"/>
        </w:rPr>
        <w:t>8.2.</w:t>
      </w:r>
      <w:r>
        <w:rPr>
          <w:bCs/>
          <w:sz w:val="22"/>
          <w:szCs w:val="22"/>
        </w:rPr>
        <w:t xml:space="preserve"> </w:t>
      </w:r>
      <w:r w:rsidR="008C7216" w:rsidRPr="00DD5561">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DD5561" w:rsidRDefault="00514285" w:rsidP="00502A42">
      <w:pPr>
        <w:tabs>
          <w:tab w:val="left" w:pos="851"/>
          <w:tab w:val="left" w:pos="1134"/>
        </w:tabs>
        <w:ind w:firstLine="567"/>
        <w:contextualSpacing/>
        <w:jc w:val="both"/>
        <w:rPr>
          <w:bCs/>
          <w:sz w:val="22"/>
          <w:szCs w:val="22"/>
        </w:rPr>
      </w:pPr>
      <w:r w:rsidRPr="009B56DD">
        <w:rPr>
          <w:b/>
          <w:bCs/>
          <w:sz w:val="22"/>
          <w:szCs w:val="22"/>
        </w:rPr>
        <w:t>8.3.</w:t>
      </w:r>
      <w:r>
        <w:rPr>
          <w:bCs/>
          <w:sz w:val="22"/>
          <w:szCs w:val="22"/>
        </w:rPr>
        <w:t xml:space="preserve"> </w:t>
      </w:r>
      <w:r w:rsidR="008C7216"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9. </w:t>
      </w:r>
      <w:r w:rsidR="008C7216" w:rsidRPr="00DD5561">
        <w:rPr>
          <w:b/>
          <w:sz w:val="22"/>
          <w:szCs w:val="22"/>
        </w:rPr>
        <w:t>СРОК ДЕЙСТВИЯ ДОГОВОРА</w:t>
      </w:r>
    </w:p>
    <w:p w:rsidR="008C7216" w:rsidRPr="00DD5561" w:rsidRDefault="00514285" w:rsidP="00502A42">
      <w:pPr>
        <w:tabs>
          <w:tab w:val="left" w:pos="851"/>
          <w:tab w:val="left" w:pos="1134"/>
        </w:tabs>
        <w:ind w:firstLine="567"/>
        <w:contextualSpacing/>
        <w:jc w:val="both"/>
        <w:rPr>
          <w:bCs/>
          <w:sz w:val="22"/>
          <w:szCs w:val="22"/>
        </w:rPr>
      </w:pPr>
      <w:r w:rsidRPr="009B56DD">
        <w:rPr>
          <w:b/>
          <w:bCs/>
          <w:sz w:val="22"/>
          <w:szCs w:val="22"/>
        </w:rPr>
        <w:t>9.1</w:t>
      </w:r>
      <w:r w:rsidRPr="004E1EB5">
        <w:rPr>
          <w:b/>
          <w:bCs/>
          <w:sz w:val="22"/>
          <w:szCs w:val="22"/>
        </w:rPr>
        <w:t>.</w:t>
      </w:r>
      <w:r w:rsidRPr="004E1EB5">
        <w:rPr>
          <w:bCs/>
          <w:sz w:val="22"/>
          <w:szCs w:val="22"/>
        </w:rPr>
        <w:t xml:space="preserve"> </w:t>
      </w:r>
      <w:r w:rsidR="007D121A" w:rsidRPr="004E1EB5">
        <w:rPr>
          <w:bCs/>
          <w:sz w:val="22"/>
          <w:szCs w:val="22"/>
        </w:rPr>
        <w:t xml:space="preserve">Настоящий </w:t>
      </w:r>
      <w:r w:rsidR="000812A5" w:rsidRPr="004E1EB5">
        <w:rPr>
          <w:sz w:val="22"/>
          <w:szCs w:val="22"/>
        </w:rPr>
        <w:t>Договор вступает в силу с момента его подписания Сторонами и действует до</w:t>
      </w:r>
      <w:r w:rsidR="00F04E1A" w:rsidRPr="004E1EB5">
        <w:rPr>
          <w:sz w:val="22"/>
          <w:szCs w:val="22"/>
        </w:rPr>
        <w:t xml:space="preserve"> </w:t>
      </w:r>
      <w:r w:rsidR="00AD1A16" w:rsidRPr="004E1EB5">
        <w:rPr>
          <w:sz w:val="22"/>
          <w:szCs w:val="22"/>
        </w:rPr>
        <w:t>31.12.2020 года</w:t>
      </w:r>
      <w:r w:rsidR="006E7B8A" w:rsidRPr="004E1EB5">
        <w:rPr>
          <w:sz w:val="22"/>
          <w:szCs w:val="22"/>
        </w:rPr>
        <w:t>, а в части неисполненных обязательств – до полного их</w:t>
      </w:r>
      <w:r w:rsidR="00AD1A16" w:rsidRPr="004E1EB5">
        <w:rPr>
          <w:sz w:val="22"/>
          <w:szCs w:val="22"/>
        </w:rPr>
        <w:t xml:space="preserve"> </w:t>
      </w:r>
      <w:r w:rsidR="00F04E1A" w:rsidRPr="004E1EB5">
        <w:rPr>
          <w:sz w:val="22"/>
          <w:szCs w:val="22"/>
        </w:rPr>
        <w:t>исполнения обеими Сторонами по Договору</w:t>
      </w:r>
      <w:r w:rsidR="008C7216" w:rsidRPr="004E1EB5">
        <w:rPr>
          <w:bCs/>
          <w:sz w:val="22"/>
          <w:szCs w:val="22"/>
        </w:rPr>
        <w:t>.</w:t>
      </w:r>
    </w:p>
    <w:p w:rsidR="00EC7330" w:rsidRPr="00DD5561"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10. </w:t>
      </w:r>
      <w:r w:rsidR="008C7216" w:rsidRPr="00DD5561">
        <w:rPr>
          <w:b/>
          <w:sz w:val="22"/>
          <w:szCs w:val="22"/>
        </w:rPr>
        <w:t>КОНФИДЕНЦИАЛЬНОСТЬ</w:t>
      </w:r>
    </w:p>
    <w:p w:rsidR="00BE1F70" w:rsidRPr="00DD5561" w:rsidRDefault="00514285" w:rsidP="00502A42">
      <w:pPr>
        <w:tabs>
          <w:tab w:val="left" w:pos="851"/>
          <w:tab w:val="left" w:pos="1134"/>
        </w:tabs>
        <w:ind w:firstLine="567"/>
        <w:contextualSpacing/>
        <w:jc w:val="both"/>
        <w:rPr>
          <w:bCs/>
          <w:sz w:val="22"/>
          <w:szCs w:val="22"/>
        </w:rPr>
      </w:pPr>
      <w:r w:rsidRPr="009B56DD">
        <w:rPr>
          <w:b/>
          <w:bCs/>
          <w:sz w:val="22"/>
          <w:szCs w:val="22"/>
        </w:rPr>
        <w:t>10.1.</w:t>
      </w:r>
      <w:r>
        <w:rPr>
          <w:bCs/>
          <w:sz w:val="22"/>
          <w:szCs w:val="22"/>
        </w:rPr>
        <w:t xml:space="preserve"> </w:t>
      </w:r>
      <w:r w:rsidR="00BE1F70" w:rsidRPr="00DD5561">
        <w:rPr>
          <w:bCs/>
          <w:sz w:val="22"/>
          <w:szCs w:val="22"/>
        </w:rPr>
        <w:t xml:space="preserve">Стороны обязуются сохранять в тайне конфиденциальную информацию, </w:t>
      </w:r>
      <w:r w:rsidRPr="00DD5561">
        <w:rPr>
          <w:bCs/>
          <w:sz w:val="22"/>
          <w:szCs w:val="22"/>
        </w:rPr>
        <w:t>полученн</w:t>
      </w:r>
      <w:r>
        <w:rPr>
          <w:bCs/>
          <w:sz w:val="22"/>
          <w:szCs w:val="22"/>
        </w:rPr>
        <w:t>ую</w:t>
      </w:r>
      <w:r w:rsidRPr="00DD5561">
        <w:rPr>
          <w:bCs/>
          <w:sz w:val="22"/>
          <w:szCs w:val="22"/>
        </w:rPr>
        <w:t xml:space="preserve"> </w:t>
      </w:r>
      <w:r w:rsidR="00BE1F70" w:rsidRPr="00DD5561">
        <w:rPr>
          <w:bCs/>
          <w:sz w:val="22"/>
          <w:szCs w:val="22"/>
        </w:rPr>
        <w:t>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9B56DD">
        <w:rPr>
          <w:b/>
          <w:bCs/>
          <w:sz w:val="22"/>
          <w:szCs w:val="22"/>
        </w:rPr>
        <w:t>10.2.</w:t>
      </w:r>
      <w:r>
        <w:rPr>
          <w:bCs/>
          <w:sz w:val="22"/>
          <w:szCs w:val="22"/>
        </w:rPr>
        <w:t xml:space="preserve"> </w:t>
      </w:r>
      <w:r w:rsidR="00BE1F70" w:rsidRPr="00DD5561">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DD5561" w:rsidRDefault="00514285" w:rsidP="00502A42">
      <w:pPr>
        <w:tabs>
          <w:tab w:val="left" w:pos="851"/>
          <w:tab w:val="left" w:pos="1134"/>
        </w:tabs>
        <w:ind w:firstLine="567"/>
        <w:contextualSpacing/>
        <w:jc w:val="both"/>
        <w:rPr>
          <w:bCs/>
          <w:sz w:val="22"/>
          <w:szCs w:val="22"/>
        </w:rPr>
      </w:pPr>
      <w:r w:rsidRPr="009B56DD">
        <w:rPr>
          <w:b/>
          <w:bCs/>
          <w:sz w:val="22"/>
          <w:szCs w:val="22"/>
        </w:rPr>
        <w:t>10.3.</w:t>
      </w:r>
      <w:r>
        <w:rPr>
          <w:bCs/>
          <w:sz w:val="22"/>
          <w:szCs w:val="22"/>
        </w:rPr>
        <w:t xml:space="preserve"> </w:t>
      </w:r>
      <w:r w:rsidR="00BE1F70"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9B56DD">
        <w:rPr>
          <w:b/>
          <w:bCs/>
          <w:sz w:val="22"/>
          <w:szCs w:val="22"/>
        </w:rPr>
        <w:t>10.4</w:t>
      </w:r>
      <w:r>
        <w:rPr>
          <w:bCs/>
          <w:sz w:val="22"/>
          <w:szCs w:val="22"/>
        </w:rPr>
        <w:t xml:space="preserve">. </w:t>
      </w:r>
      <w:r w:rsidR="00BE1F70"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514285" w:rsidP="00502A42">
      <w:pPr>
        <w:tabs>
          <w:tab w:val="left" w:pos="851"/>
          <w:tab w:val="left" w:pos="1134"/>
        </w:tabs>
        <w:ind w:firstLine="567"/>
        <w:contextualSpacing/>
        <w:jc w:val="both"/>
        <w:rPr>
          <w:bCs/>
          <w:sz w:val="22"/>
          <w:szCs w:val="22"/>
        </w:rPr>
      </w:pPr>
      <w:r w:rsidRPr="009B56DD">
        <w:rPr>
          <w:b/>
          <w:bCs/>
          <w:sz w:val="22"/>
          <w:szCs w:val="22"/>
        </w:rPr>
        <w:t>10.5.</w:t>
      </w:r>
      <w:r>
        <w:rPr>
          <w:bCs/>
          <w:sz w:val="22"/>
          <w:szCs w:val="22"/>
        </w:rPr>
        <w:t xml:space="preserve"> </w:t>
      </w:r>
      <w:r w:rsidR="00BE1F70"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DD5561" w:rsidRDefault="00514285" w:rsidP="00502A42">
      <w:pPr>
        <w:tabs>
          <w:tab w:val="left" w:pos="851"/>
          <w:tab w:val="left" w:pos="1134"/>
        </w:tabs>
        <w:ind w:firstLine="567"/>
        <w:contextualSpacing/>
        <w:jc w:val="both"/>
        <w:rPr>
          <w:bCs/>
          <w:sz w:val="22"/>
          <w:szCs w:val="22"/>
        </w:rPr>
      </w:pPr>
      <w:r w:rsidRPr="009B56DD">
        <w:rPr>
          <w:b/>
          <w:bCs/>
          <w:sz w:val="22"/>
          <w:szCs w:val="22"/>
        </w:rPr>
        <w:t>10.6</w:t>
      </w:r>
      <w:r>
        <w:rPr>
          <w:bCs/>
          <w:sz w:val="22"/>
          <w:szCs w:val="22"/>
        </w:rPr>
        <w:t xml:space="preserve">. </w:t>
      </w:r>
      <w:r w:rsidR="00BE1F70"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DD5561" w:rsidRDefault="00514285" w:rsidP="00502A42">
      <w:pPr>
        <w:tabs>
          <w:tab w:val="left" w:pos="851"/>
          <w:tab w:val="left" w:pos="1134"/>
        </w:tabs>
        <w:ind w:firstLine="567"/>
        <w:contextualSpacing/>
        <w:jc w:val="both"/>
        <w:rPr>
          <w:bCs/>
          <w:sz w:val="22"/>
          <w:szCs w:val="22"/>
        </w:rPr>
      </w:pPr>
      <w:r w:rsidRPr="009B56DD">
        <w:rPr>
          <w:b/>
          <w:bCs/>
          <w:sz w:val="22"/>
          <w:szCs w:val="22"/>
        </w:rPr>
        <w:t>10.7</w:t>
      </w:r>
      <w:r>
        <w:rPr>
          <w:bCs/>
          <w:sz w:val="22"/>
          <w:szCs w:val="22"/>
        </w:rPr>
        <w:t xml:space="preserve">. </w:t>
      </w:r>
      <w:r w:rsidR="00BE1F70"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Default="00514285" w:rsidP="00502A42">
      <w:pPr>
        <w:tabs>
          <w:tab w:val="left" w:pos="851"/>
          <w:tab w:val="left" w:pos="1134"/>
        </w:tabs>
        <w:ind w:firstLine="567"/>
        <w:contextualSpacing/>
        <w:jc w:val="both"/>
        <w:rPr>
          <w:bCs/>
          <w:sz w:val="22"/>
          <w:szCs w:val="22"/>
        </w:rPr>
      </w:pPr>
      <w:r w:rsidRPr="009B56DD">
        <w:rPr>
          <w:b/>
          <w:bCs/>
          <w:sz w:val="22"/>
          <w:szCs w:val="22"/>
        </w:rPr>
        <w:t>10.8.</w:t>
      </w:r>
      <w:r>
        <w:rPr>
          <w:bCs/>
          <w:sz w:val="22"/>
          <w:szCs w:val="22"/>
        </w:rPr>
        <w:t xml:space="preserve"> </w:t>
      </w:r>
      <w:r w:rsidR="00BE1F70"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Pr>
          <w:bCs/>
          <w:sz w:val="22"/>
          <w:szCs w:val="22"/>
        </w:rPr>
        <w:t>.</w:t>
      </w:r>
    </w:p>
    <w:p w:rsidR="009B56DD" w:rsidRDefault="009B56DD" w:rsidP="00502A42">
      <w:pPr>
        <w:tabs>
          <w:tab w:val="left" w:pos="851"/>
          <w:tab w:val="left" w:pos="1134"/>
        </w:tabs>
        <w:ind w:firstLine="567"/>
        <w:contextualSpacing/>
        <w:jc w:val="both"/>
        <w:rPr>
          <w:bCs/>
          <w:sz w:val="22"/>
          <w:szCs w:val="22"/>
        </w:rPr>
      </w:pPr>
    </w:p>
    <w:p w:rsidR="009B56DD" w:rsidRPr="009B56DD" w:rsidRDefault="009B56DD" w:rsidP="009B56DD">
      <w:pPr>
        <w:numPr>
          <w:ilvl w:val="0"/>
          <w:numId w:val="2"/>
        </w:numPr>
        <w:tabs>
          <w:tab w:val="left" w:pos="567"/>
          <w:tab w:val="left" w:pos="851"/>
          <w:tab w:val="left" w:pos="993"/>
          <w:tab w:val="left" w:pos="1134"/>
        </w:tabs>
        <w:suppressAutoHyphens/>
        <w:contextualSpacing/>
        <w:jc w:val="center"/>
        <w:rPr>
          <w:b/>
          <w:color w:val="000000"/>
          <w:sz w:val="22"/>
          <w:szCs w:val="22"/>
        </w:rPr>
      </w:pPr>
      <w:r w:rsidRPr="009B56DD">
        <w:rPr>
          <w:b/>
          <w:color w:val="000000"/>
          <w:sz w:val="22"/>
          <w:szCs w:val="22"/>
        </w:rPr>
        <w:t>АНТИКОРРУПЦИОННАЯ ОГОВОРКА</w:t>
      </w:r>
    </w:p>
    <w:p w:rsidR="009B56DD" w:rsidRPr="009B56DD" w:rsidRDefault="009B56DD" w:rsidP="009B56DD">
      <w:pPr>
        <w:numPr>
          <w:ilvl w:val="1"/>
          <w:numId w:val="2"/>
        </w:numPr>
        <w:tabs>
          <w:tab w:val="left" w:pos="0"/>
          <w:tab w:val="left" w:pos="851"/>
          <w:tab w:val="left" w:pos="993"/>
          <w:tab w:val="left" w:pos="1134"/>
        </w:tabs>
        <w:suppressAutoHyphens/>
        <w:ind w:left="0" w:firstLine="567"/>
        <w:contextualSpacing/>
        <w:jc w:val="both"/>
        <w:rPr>
          <w:color w:val="000000"/>
          <w:sz w:val="22"/>
          <w:szCs w:val="22"/>
        </w:rPr>
      </w:pPr>
      <w:r w:rsidRPr="009B56DD">
        <w:rPr>
          <w:color w:val="000000"/>
          <w:sz w:val="22"/>
          <w:szCs w:val="22"/>
        </w:rPr>
        <w:lastRenderedPageBreak/>
        <w:t>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w:t>
      </w:r>
    </w:p>
    <w:p w:rsidR="009B56DD" w:rsidRPr="009B56DD" w:rsidRDefault="009B56DD" w:rsidP="009B56DD">
      <w:pPr>
        <w:numPr>
          <w:ilvl w:val="1"/>
          <w:numId w:val="2"/>
        </w:numPr>
        <w:tabs>
          <w:tab w:val="left" w:pos="0"/>
          <w:tab w:val="left" w:pos="851"/>
          <w:tab w:val="left" w:pos="993"/>
          <w:tab w:val="left" w:pos="1134"/>
        </w:tabs>
        <w:suppressAutoHyphens/>
        <w:ind w:left="0" w:firstLine="567"/>
        <w:contextualSpacing/>
        <w:jc w:val="both"/>
        <w:rPr>
          <w:color w:val="000000"/>
          <w:sz w:val="22"/>
          <w:szCs w:val="22"/>
        </w:rPr>
      </w:pPr>
      <w:r w:rsidRPr="009B56DD">
        <w:rPr>
          <w:color w:val="000000"/>
          <w:sz w:val="22"/>
          <w:szCs w:val="22"/>
        </w:rPr>
        <w:t>Поставщик гарантирует, что:</w:t>
      </w:r>
    </w:p>
    <w:p w:rsidR="009B56DD" w:rsidRPr="009B56DD" w:rsidRDefault="009B56DD" w:rsidP="009B56DD">
      <w:pPr>
        <w:tabs>
          <w:tab w:val="left" w:pos="0"/>
          <w:tab w:val="left" w:pos="851"/>
          <w:tab w:val="left" w:pos="993"/>
          <w:tab w:val="left" w:pos="1134"/>
        </w:tabs>
        <w:suppressAutoHyphens/>
        <w:ind w:firstLine="567"/>
        <w:contextualSpacing/>
        <w:jc w:val="both"/>
        <w:rPr>
          <w:color w:val="000000"/>
          <w:sz w:val="22"/>
          <w:szCs w:val="22"/>
        </w:rPr>
      </w:pPr>
      <w:r w:rsidRPr="009B56DD">
        <w:rPr>
          <w:color w:val="000000"/>
          <w:sz w:val="22"/>
          <w:szCs w:val="22"/>
        </w:rPr>
        <w:t>1</w:t>
      </w:r>
      <w:r>
        <w:rPr>
          <w:color w:val="000000"/>
          <w:sz w:val="22"/>
          <w:szCs w:val="22"/>
        </w:rPr>
        <w:t>1</w:t>
      </w:r>
      <w:r w:rsidRPr="009B56DD">
        <w:rPr>
          <w:color w:val="000000"/>
          <w:sz w:val="22"/>
          <w:szCs w:val="22"/>
        </w:rPr>
        <w:t>.2.1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получившими такое незаконное вознаграждение, какого-либо действия или бездействия в его интересах;</w:t>
      </w:r>
    </w:p>
    <w:p w:rsidR="009B56DD" w:rsidRPr="009B56DD" w:rsidRDefault="009B56DD" w:rsidP="009B56DD">
      <w:pPr>
        <w:tabs>
          <w:tab w:val="left" w:pos="0"/>
          <w:tab w:val="left" w:pos="851"/>
          <w:tab w:val="left" w:pos="993"/>
          <w:tab w:val="left" w:pos="1134"/>
        </w:tabs>
        <w:suppressAutoHyphens/>
        <w:ind w:firstLine="567"/>
        <w:contextualSpacing/>
        <w:jc w:val="both"/>
        <w:rPr>
          <w:color w:val="000000"/>
          <w:sz w:val="22"/>
          <w:szCs w:val="22"/>
        </w:rPr>
      </w:pPr>
      <w:r w:rsidRPr="009B56DD">
        <w:rPr>
          <w:color w:val="000000"/>
          <w:sz w:val="22"/>
          <w:szCs w:val="22"/>
        </w:rPr>
        <w:t>1</w:t>
      </w:r>
      <w:r>
        <w:rPr>
          <w:color w:val="000000"/>
          <w:sz w:val="22"/>
          <w:szCs w:val="22"/>
        </w:rPr>
        <w:t>1</w:t>
      </w:r>
      <w:r w:rsidRPr="009B56DD">
        <w:rPr>
          <w:color w:val="000000"/>
          <w:sz w:val="22"/>
          <w:szCs w:val="22"/>
        </w:rPr>
        <w:t>.2.2.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w:t>
      </w:r>
    </w:p>
    <w:p w:rsidR="009B56DD" w:rsidRPr="009B56DD" w:rsidRDefault="009B56DD" w:rsidP="009B56DD">
      <w:pPr>
        <w:tabs>
          <w:tab w:val="left" w:pos="0"/>
          <w:tab w:val="left" w:pos="851"/>
          <w:tab w:val="left" w:pos="993"/>
          <w:tab w:val="left" w:pos="1134"/>
        </w:tabs>
        <w:suppressAutoHyphens/>
        <w:ind w:firstLine="567"/>
        <w:contextualSpacing/>
        <w:jc w:val="both"/>
        <w:rPr>
          <w:color w:val="000000"/>
          <w:sz w:val="22"/>
          <w:szCs w:val="22"/>
        </w:rPr>
      </w:pPr>
      <w:r w:rsidRPr="009B56DD">
        <w:rPr>
          <w:color w:val="000000"/>
          <w:sz w:val="22"/>
          <w:szCs w:val="22"/>
        </w:rPr>
        <w:t>1</w:t>
      </w:r>
      <w:r>
        <w:rPr>
          <w:color w:val="000000"/>
          <w:sz w:val="22"/>
          <w:szCs w:val="22"/>
        </w:rPr>
        <w:t>1</w:t>
      </w:r>
      <w:r w:rsidRPr="009B56DD">
        <w:rPr>
          <w:color w:val="000000"/>
          <w:sz w:val="22"/>
          <w:szCs w:val="22"/>
        </w:rPr>
        <w:t>.2.3.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w:t>
      </w:r>
    </w:p>
    <w:p w:rsidR="009B56DD" w:rsidRPr="009B56DD" w:rsidRDefault="009B56DD" w:rsidP="009B56DD">
      <w:pPr>
        <w:tabs>
          <w:tab w:val="left" w:pos="0"/>
          <w:tab w:val="left" w:pos="851"/>
          <w:tab w:val="left" w:pos="993"/>
          <w:tab w:val="left" w:pos="1134"/>
        </w:tabs>
        <w:suppressAutoHyphens/>
        <w:ind w:firstLine="567"/>
        <w:contextualSpacing/>
        <w:jc w:val="both"/>
        <w:rPr>
          <w:color w:val="000000"/>
          <w:sz w:val="22"/>
          <w:szCs w:val="22"/>
        </w:rPr>
      </w:pPr>
      <w:r w:rsidRPr="009B56DD">
        <w:rPr>
          <w:b/>
          <w:color w:val="000000"/>
          <w:sz w:val="22"/>
          <w:szCs w:val="22"/>
        </w:rPr>
        <w:t>1</w:t>
      </w:r>
      <w:r>
        <w:rPr>
          <w:b/>
          <w:color w:val="000000"/>
          <w:sz w:val="22"/>
          <w:szCs w:val="22"/>
        </w:rPr>
        <w:t>1</w:t>
      </w:r>
      <w:r w:rsidRPr="009B56DD">
        <w:rPr>
          <w:b/>
          <w:color w:val="000000"/>
          <w:sz w:val="22"/>
          <w:szCs w:val="22"/>
        </w:rPr>
        <w:t>.3.</w:t>
      </w:r>
      <w:r w:rsidRPr="009B56DD">
        <w:rPr>
          <w:color w:val="000000"/>
          <w:sz w:val="22"/>
          <w:szCs w:val="22"/>
        </w:rPr>
        <w:t xml:space="preserve"> Поставщик соглашается сотрудничать с Покупателем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w:t>
      </w:r>
    </w:p>
    <w:p w:rsidR="009B56DD" w:rsidRPr="009B56DD" w:rsidRDefault="009B56DD" w:rsidP="009B56DD">
      <w:pPr>
        <w:tabs>
          <w:tab w:val="left" w:pos="0"/>
          <w:tab w:val="left" w:pos="851"/>
          <w:tab w:val="left" w:pos="993"/>
          <w:tab w:val="left" w:pos="1134"/>
        </w:tabs>
        <w:suppressAutoHyphens/>
        <w:ind w:firstLine="567"/>
        <w:contextualSpacing/>
        <w:jc w:val="both"/>
        <w:rPr>
          <w:color w:val="000000"/>
          <w:sz w:val="22"/>
          <w:szCs w:val="22"/>
        </w:rPr>
      </w:pPr>
      <w:r w:rsidRPr="009B56DD">
        <w:rPr>
          <w:b/>
          <w:color w:val="000000"/>
          <w:sz w:val="22"/>
          <w:szCs w:val="22"/>
        </w:rPr>
        <w:t>1</w:t>
      </w:r>
      <w:r>
        <w:rPr>
          <w:b/>
          <w:color w:val="000000"/>
          <w:sz w:val="22"/>
          <w:szCs w:val="22"/>
        </w:rPr>
        <w:t>1</w:t>
      </w:r>
      <w:r w:rsidRPr="009B56DD">
        <w:rPr>
          <w:b/>
          <w:color w:val="000000"/>
          <w:sz w:val="22"/>
          <w:szCs w:val="22"/>
        </w:rPr>
        <w:t>.4.</w:t>
      </w:r>
      <w:r w:rsidRPr="009B56DD">
        <w:rPr>
          <w:color w:val="000000"/>
          <w:sz w:val="22"/>
          <w:szCs w:val="22"/>
        </w:rPr>
        <w:t xml:space="preserve"> </w:t>
      </w:r>
      <w:proofErr w:type="gramStart"/>
      <w:r w:rsidRPr="009B56DD">
        <w:rPr>
          <w:color w:val="000000"/>
          <w:sz w:val="22"/>
          <w:szCs w:val="22"/>
        </w:rPr>
        <w:t xml:space="preserve">В случае возникновения подозрений, что произошло или может произойти нарушений каких-либо положений настоящего раздела Договора, в том числе в связи с незаконными действиями со стороны работников Поставщика, Покупателя или любых третьих лиц, Поставщик обязуется незамедлительно уведомить подразделения по безопасности, внутреннему контролю Покупателя в письменной форме, по телефону 8 862 444 02 12 либо направить сообщение на адрес электронной почты: </w:t>
      </w:r>
      <w:hyperlink r:id="rId19" w:history="1">
        <w:r w:rsidR="004E1EB5" w:rsidRPr="0072633D">
          <w:rPr>
            <w:rStyle w:val="af9"/>
            <w:sz w:val="22"/>
            <w:szCs w:val="22"/>
            <w:lang w:val="en-US"/>
          </w:rPr>
          <w:t>doverie</w:t>
        </w:r>
        <w:proofErr w:type="gramEnd"/>
        <w:r w:rsidR="004E1EB5" w:rsidRPr="0072633D">
          <w:rPr>
            <w:rStyle w:val="af9"/>
            <w:sz w:val="22"/>
            <w:szCs w:val="22"/>
          </w:rPr>
          <w:t>@</w:t>
        </w:r>
        <w:proofErr w:type="gramStart"/>
        <w:r w:rsidR="004E1EB5" w:rsidRPr="0072633D">
          <w:rPr>
            <w:rStyle w:val="af9"/>
            <w:sz w:val="22"/>
            <w:szCs w:val="22"/>
            <w:lang w:val="en-US"/>
          </w:rPr>
          <w:t>kpresort</w:t>
        </w:r>
        <w:r w:rsidR="004E1EB5" w:rsidRPr="0072633D">
          <w:rPr>
            <w:rStyle w:val="af9"/>
            <w:sz w:val="22"/>
            <w:szCs w:val="22"/>
          </w:rPr>
          <w:t>.</w:t>
        </w:r>
        <w:proofErr w:type="spellStart"/>
        <w:r w:rsidR="004E1EB5" w:rsidRPr="0072633D">
          <w:rPr>
            <w:rStyle w:val="af9"/>
            <w:sz w:val="22"/>
            <w:szCs w:val="22"/>
            <w:lang w:val="en-US"/>
          </w:rPr>
          <w:t>ru</w:t>
        </w:r>
        <w:proofErr w:type="spellEnd"/>
      </w:hyperlink>
      <w:r w:rsidRPr="009B56DD">
        <w:rPr>
          <w:color w:val="000000"/>
          <w:sz w:val="22"/>
          <w:szCs w:val="22"/>
        </w:rPr>
        <w:t>.</w:t>
      </w:r>
      <w:proofErr w:type="gramEnd"/>
    </w:p>
    <w:p w:rsidR="00EC7330" w:rsidRDefault="009B56DD" w:rsidP="009B56DD">
      <w:pPr>
        <w:tabs>
          <w:tab w:val="left" w:pos="993"/>
          <w:tab w:val="left" w:pos="1134"/>
        </w:tabs>
        <w:ind w:firstLine="567"/>
        <w:jc w:val="both"/>
        <w:rPr>
          <w:color w:val="000000"/>
          <w:sz w:val="22"/>
          <w:szCs w:val="22"/>
        </w:rPr>
      </w:pPr>
      <w:r w:rsidRPr="009B56DD">
        <w:rPr>
          <w:b/>
          <w:color w:val="000000"/>
          <w:sz w:val="22"/>
          <w:szCs w:val="22"/>
        </w:rPr>
        <w:t>1</w:t>
      </w:r>
      <w:r>
        <w:rPr>
          <w:b/>
          <w:color w:val="000000"/>
          <w:sz w:val="22"/>
          <w:szCs w:val="22"/>
        </w:rPr>
        <w:t>1</w:t>
      </w:r>
      <w:r w:rsidRPr="009B56DD">
        <w:rPr>
          <w:b/>
          <w:color w:val="000000"/>
          <w:sz w:val="22"/>
          <w:szCs w:val="22"/>
        </w:rPr>
        <w:t>.5.</w:t>
      </w:r>
      <w:r w:rsidRPr="009B56DD">
        <w:rPr>
          <w:color w:val="000000"/>
          <w:sz w:val="22"/>
          <w:szCs w:val="22"/>
        </w:rPr>
        <w:t xml:space="preserve"> 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Покупатель вправе в одностороннем внесудебном порядке расторгнуть настоящий Договор полностью или в части, направив Поставщику письменное уведомление о расторжении</w:t>
      </w:r>
      <w:r>
        <w:rPr>
          <w:color w:val="000000"/>
          <w:sz w:val="22"/>
          <w:szCs w:val="22"/>
        </w:rPr>
        <w:t>.</w:t>
      </w:r>
    </w:p>
    <w:p w:rsidR="009B56DD" w:rsidRPr="00DD5561" w:rsidRDefault="009B56DD" w:rsidP="009B56DD">
      <w:pPr>
        <w:tabs>
          <w:tab w:val="left" w:pos="993"/>
          <w:tab w:val="left" w:pos="1134"/>
        </w:tabs>
        <w:ind w:firstLine="567"/>
        <w:jc w:val="both"/>
        <w:rPr>
          <w:bCs/>
          <w:sz w:val="22"/>
          <w:szCs w:val="22"/>
        </w:rPr>
      </w:pPr>
    </w:p>
    <w:p w:rsidR="008C7216" w:rsidRPr="00DD5561" w:rsidRDefault="00514285" w:rsidP="00502A42">
      <w:pPr>
        <w:widowControl w:val="0"/>
        <w:tabs>
          <w:tab w:val="left" w:pos="1134"/>
        </w:tabs>
        <w:autoSpaceDE w:val="0"/>
        <w:autoSpaceDN w:val="0"/>
        <w:adjustRightInd w:val="0"/>
        <w:ind w:left="567"/>
        <w:contextualSpacing/>
        <w:jc w:val="center"/>
        <w:rPr>
          <w:b/>
          <w:sz w:val="22"/>
          <w:szCs w:val="22"/>
        </w:rPr>
      </w:pPr>
      <w:r>
        <w:rPr>
          <w:b/>
          <w:sz w:val="22"/>
          <w:szCs w:val="22"/>
        </w:rPr>
        <w:t>1</w:t>
      </w:r>
      <w:r w:rsidR="009B56DD">
        <w:rPr>
          <w:b/>
          <w:sz w:val="22"/>
          <w:szCs w:val="22"/>
        </w:rPr>
        <w:t>2</w:t>
      </w:r>
      <w:r>
        <w:rPr>
          <w:b/>
          <w:sz w:val="22"/>
          <w:szCs w:val="22"/>
        </w:rPr>
        <w:t xml:space="preserve">. </w:t>
      </w:r>
      <w:r w:rsidR="008C7216" w:rsidRPr="00DD5561">
        <w:rPr>
          <w:b/>
          <w:sz w:val="22"/>
          <w:szCs w:val="22"/>
        </w:rPr>
        <w:t>ПОРЯДОК РАЗРЕШЕНИЯ СПОРОВ</w:t>
      </w:r>
    </w:p>
    <w:p w:rsidR="008C7216" w:rsidRPr="009B56DD" w:rsidRDefault="009B56DD" w:rsidP="009B56DD">
      <w:pPr>
        <w:pStyle w:val="af7"/>
        <w:numPr>
          <w:ilvl w:val="1"/>
          <w:numId w:val="27"/>
        </w:numPr>
        <w:tabs>
          <w:tab w:val="left" w:pos="567"/>
          <w:tab w:val="left" w:pos="851"/>
          <w:tab w:val="left" w:pos="993"/>
          <w:tab w:val="left" w:pos="1134"/>
        </w:tabs>
        <w:suppressAutoHyphens/>
        <w:ind w:left="0" w:firstLine="567"/>
        <w:jc w:val="both"/>
        <w:rPr>
          <w:sz w:val="22"/>
          <w:szCs w:val="22"/>
        </w:rPr>
      </w:pPr>
      <w:r w:rsidRPr="009B56DD">
        <w:rPr>
          <w:sz w:val="22"/>
          <w:szCs w:val="22"/>
        </w:rPr>
        <w:t>Спор</w:t>
      </w:r>
      <w:r w:rsidR="008F005A" w:rsidRPr="009B56DD">
        <w:rPr>
          <w:sz w:val="22"/>
          <w:szCs w:val="22"/>
        </w:rPr>
        <w:t xml:space="preserve">ы, возникающие между Сторонами в связи с исполнением настоящего Договора, и </w:t>
      </w:r>
      <w:r w:rsidR="00CC3B32" w:rsidRPr="009B56DD">
        <w:rPr>
          <w:sz w:val="22"/>
          <w:szCs w:val="22"/>
        </w:rPr>
        <w:t>разрешаются</w:t>
      </w:r>
      <w:r w:rsidR="008F005A" w:rsidRPr="009B56DD">
        <w:rPr>
          <w:sz w:val="22"/>
          <w:szCs w:val="22"/>
        </w:rPr>
        <w:t xml:space="preserve"> путем переговоров</w:t>
      </w:r>
      <w:r w:rsidR="00CC3B32" w:rsidRPr="009B56DD">
        <w:rPr>
          <w:sz w:val="22"/>
          <w:szCs w:val="22"/>
        </w:rPr>
        <w:t xml:space="preserve">. Претензии направляются и рассматриваются Сторонами в течение 10 (десяти) рабочих дней, а при </w:t>
      </w:r>
      <w:proofErr w:type="gramStart"/>
      <w:r w:rsidR="00CC3B32" w:rsidRPr="009B56DD">
        <w:rPr>
          <w:sz w:val="22"/>
          <w:szCs w:val="22"/>
        </w:rPr>
        <w:t>не достижении</w:t>
      </w:r>
      <w:proofErr w:type="gramEnd"/>
      <w:r w:rsidR="00CC3B32" w:rsidRPr="009B56DD">
        <w:rPr>
          <w:sz w:val="22"/>
          <w:szCs w:val="22"/>
        </w:rPr>
        <w:t xml:space="preserve"> соглашения </w:t>
      </w:r>
      <w:r w:rsidR="008F005A" w:rsidRPr="009B56DD">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9B56DD">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9B56DD" w:rsidP="009B56DD">
      <w:pPr>
        <w:widowControl w:val="0"/>
        <w:tabs>
          <w:tab w:val="left" w:pos="426"/>
          <w:tab w:val="left" w:pos="567"/>
          <w:tab w:val="left" w:pos="851"/>
          <w:tab w:val="left" w:pos="1134"/>
        </w:tabs>
        <w:autoSpaceDE w:val="0"/>
        <w:autoSpaceDN w:val="0"/>
        <w:adjustRightInd w:val="0"/>
        <w:ind w:left="360"/>
        <w:jc w:val="center"/>
        <w:rPr>
          <w:b/>
          <w:bCs/>
          <w:sz w:val="22"/>
          <w:szCs w:val="22"/>
        </w:rPr>
      </w:pPr>
      <w:r>
        <w:rPr>
          <w:b/>
          <w:bCs/>
          <w:sz w:val="22"/>
          <w:szCs w:val="22"/>
        </w:rPr>
        <w:t xml:space="preserve">13. </w:t>
      </w:r>
      <w:r w:rsidR="008C7216" w:rsidRPr="00DD5561">
        <w:rPr>
          <w:b/>
          <w:bCs/>
          <w:sz w:val="22"/>
          <w:szCs w:val="22"/>
        </w:rPr>
        <w:t>ПРЕКРАЩЕНИЕ ДОГОВОРНЫХ ОТНОШЕНИЙ</w:t>
      </w:r>
    </w:p>
    <w:p w:rsidR="008C7216" w:rsidRPr="009B56DD" w:rsidRDefault="008C7216" w:rsidP="009B56DD">
      <w:pPr>
        <w:pStyle w:val="af7"/>
        <w:numPr>
          <w:ilvl w:val="1"/>
          <w:numId w:val="28"/>
        </w:numPr>
        <w:tabs>
          <w:tab w:val="left" w:pos="567"/>
          <w:tab w:val="left" w:pos="851"/>
          <w:tab w:val="left" w:pos="993"/>
          <w:tab w:val="left" w:pos="1134"/>
        </w:tabs>
        <w:suppressAutoHyphens/>
        <w:ind w:left="0" w:firstLine="567"/>
        <w:jc w:val="both"/>
        <w:rPr>
          <w:sz w:val="22"/>
          <w:szCs w:val="22"/>
        </w:rPr>
      </w:pPr>
      <w:r w:rsidRPr="009B56DD">
        <w:rPr>
          <w:sz w:val="22"/>
          <w:szCs w:val="22"/>
        </w:rPr>
        <w:t>Расторжение Договора производится по соглашению Сторон, в судебном порядке или в случаях</w:t>
      </w:r>
      <w:r w:rsidR="008552CF" w:rsidRPr="009B56DD">
        <w:rPr>
          <w:sz w:val="22"/>
          <w:szCs w:val="22"/>
        </w:rPr>
        <w:t>,</w:t>
      </w:r>
      <w:r w:rsidRPr="009B56DD">
        <w:rPr>
          <w:sz w:val="22"/>
          <w:szCs w:val="22"/>
        </w:rPr>
        <w:t xml:space="preserve"> предусмотренных </w:t>
      </w:r>
      <w:r w:rsidR="00514285" w:rsidRPr="009B56DD">
        <w:rPr>
          <w:sz w:val="22"/>
          <w:szCs w:val="22"/>
        </w:rPr>
        <w:t xml:space="preserve">Договором, </w:t>
      </w:r>
      <w:r w:rsidRPr="009B56DD">
        <w:rPr>
          <w:sz w:val="22"/>
          <w:szCs w:val="22"/>
        </w:rPr>
        <w:t>законодательством Российской Федерации.</w:t>
      </w:r>
    </w:p>
    <w:p w:rsidR="008C7216" w:rsidRPr="00514285" w:rsidRDefault="008C7216" w:rsidP="009B56DD">
      <w:pPr>
        <w:numPr>
          <w:ilvl w:val="1"/>
          <w:numId w:val="28"/>
        </w:numPr>
        <w:tabs>
          <w:tab w:val="left" w:pos="0"/>
          <w:tab w:val="left" w:pos="567"/>
          <w:tab w:val="left" w:pos="851"/>
          <w:tab w:val="left" w:pos="1134"/>
        </w:tabs>
        <w:suppressAutoHyphens/>
        <w:ind w:left="0" w:firstLine="567"/>
        <w:jc w:val="both"/>
        <w:rPr>
          <w:sz w:val="22"/>
          <w:szCs w:val="22"/>
        </w:rPr>
      </w:pPr>
      <w:r w:rsidRPr="00514285">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514285" w:rsidRDefault="00514285" w:rsidP="00502A42">
      <w:pPr>
        <w:tabs>
          <w:tab w:val="left" w:pos="0"/>
          <w:tab w:val="left" w:pos="567"/>
          <w:tab w:val="left" w:pos="851"/>
          <w:tab w:val="left" w:pos="1134"/>
        </w:tabs>
        <w:suppressAutoHyphens/>
        <w:ind w:left="567"/>
        <w:jc w:val="both"/>
        <w:rPr>
          <w:sz w:val="22"/>
          <w:szCs w:val="22"/>
        </w:rPr>
      </w:pPr>
      <w:r w:rsidRPr="00514285">
        <w:rPr>
          <w:sz w:val="22"/>
          <w:szCs w:val="22"/>
        </w:rPr>
        <w:t xml:space="preserve">- </w:t>
      </w:r>
      <w:r w:rsidRPr="00502A42">
        <w:rPr>
          <w:sz w:val="22"/>
          <w:szCs w:val="22"/>
        </w:rPr>
        <w:t>нарушение Поставщиком сроков Поставки;</w:t>
      </w:r>
    </w:p>
    <w:p w:rsidR="00514285" w:rsidRPr="00514285" w:rsidRDefault="00514285" w:rsidP="00502A42">
      <w:pPr>
        <w:tabs>
          <w:tab w:val="left" w:pos="0"/>
        </w:tabs>
        <w:suppressAutoHyphens/>
        <w:ind w:firstLine="567"/>
        <w:jc w:val="both"/>
        <w:rPr>
          <w:sz w:val="22"/>
          <w:szCs w:val="22"/>
        </w:rPr>
      </w:pPr>
      <w:r w:rsidRPr="00514285">
        <w:rPr>
          <w:sz w:val="22"/>
          <w:szCs w:val="22"/>
        </w:rPr>
        <w:t>-</w:t>
      </w:r>
      <w:r w:rsidRPr="00502A42">
        <w:rPr>
          <w:sz w:val="22"/>
          <w:szCs w:val="22"/>
        </w:rPr>
        <w:t xml:space="preserve"> поставки</w:t>
      </w:r>
      <w:r w:rsidRPr="00514285">
        <w:rPr>
          <w:sz w:val="22"/>
          <w:szCs w:val="22"/>
        </w:rPr>
        <w:t xml:space="preserve"> Товара </w:t>
      </w:r>
      <w:r w:rsidRPr="00502A42">
        <w:rPr>
          <w:sz w:val="22"/>
          <w:szCs w:val="22"/>
        </w:rPr>
        <w:t xml:space="preserve">с нарушением условий предоставления документации </w:t>
      </w:r>
      <w:r w:rsidRPr="00514285">
        <w:rPr>
          <w:sz w:val="22"/>
          <w:szCs w:val="22"/>
        </w:rPr>
        <w:t xml:space="preserve">в </w:t>
      </w:r>
      <w:r w:rsidRPr="00502A42">
        <w:rPr>
          <w:sz w:val="22"/>
          <w:szCs w:val="22"/>
        </w:rPr>
        <w:t>полном объеме согласно п.3.1.3. Договора;</w:t>
      </w:r>
    </w:p>
    <w:p w:rsidR="008C7216" w:rsidRPr="00514285" w:rsidRDefault="008C7216" w:rsidP="003B75FD">
      <w:pPr>
        <w:tabs>
          <w:tab w:val="left" w:pos="0"/>
          <w:tab w:val="left" w:pos="567"/>
          <w:tab w:val="left" w:pos="1134"/>
        </w:tabs>
        <w:autoSpaceDE w:val="0"/>
        <w:autoSpaceDN w:val="0"/>
        <w:adjustRightInd w:val="0"/>
        <w:ind w:firstLine="426"/>
        <w:jc w:val="both"/>
        <w:rPr>
          <w:sz w:val="22"/>
          <w:szCs w:val="22"/>
        </w:rPr>
      </w:pPr>
      <w:r w:rsidRPr="00514285">
        <w:rPr>
          <w:sz w:val="22"/>
          <w:szCs w:val="22"/>
        </w:rPr>
        <w:t xml:space="preserve">- </w:t>
      </w:r>
      <w:r w:rsidRPr="00514285">
        <w:rPr>
          <w:sz w:val="22"/>
          <w:szCs w:val="22"/>
        </w:rPr>
        <w:tab/>
        <w:t xml:space="preserve">поставки Товара ненадлежащего качества с недостатками, которые не </w:t>
      </w:r>
      <w:r w:rsidR="00514285" w:rsidRPr="00514285">
        <w:rPr>
          <w:sz w:val="22"/>
          <w:szCs w:val="22"/>
        </w:rPr>
        <w:t xml:space="preserve">могут быть </w:t>
      </w:r>
      <w:r w:rsidRPr="00514285">
        <w:rPr>
          <w:sz w:val="22"/>
          <w:szCs w:val="22"/>
        </w:rPr>
        <w:t xml:space="preserve">устранены </w:t>
      </w:r>
      <w:r w:rsidR="0046063A" w:rsidRPr="00514285">
        <w:rPr>
          <w:sz w:val="22"/>
          <w:szCs w:val="22"/>
        </w:rPr>
        <w:t xml:space="preserve">Поставщиком </w:t>
      </w:r>
      <w:r w:rsidRPr="00514285">
        <w:rPr>
          <w:sz w:val="22"/>
          <w:szCs w:val="22"/>
        </w:rPr>
        <w:t>в течение 10 (десяти) календарных дней</w:t>
      </w:r>
      <w:r w:rsidR="00502263" w:rsidRPr="00514285">
        <w:rPr>
          <w:sz w:val="22"/>
          <w:szCs w:val="22"/>
        </w:rPr>
        <w:t xml:space="preserve"> с даты уведомления Покупателем о необходимости устранения таких недостатков</w:t>
      </w:r>
      <w:r w:rsidRPr="00514285">
        <w:rPr>
          <w:sz w:val="22"/>
          <w:szCs w:val="22"/>
        </w:rPr>
        <w:t>;</w:t>
      </w:r>
    </w:p>
    <w:p w:rsidR="00BF6D42" w:rsidRPr="00514285" w:rsidRDefault="00514285" w:rsidP="003B75FD">
      <w:pPr>
        <w:tabs>
          <w:tab w:val="left" w:pos="0"/>
          <w:tab w:val="left" w:pos="567"/>
          <w:tab w:val="left" w:pos="1134"/>
        </w:tabs>
        <w:autoSpaceDE w:val="0"/>
        <w:autoSpaceDN w:val="0"/>
        <w:adjustRightInd w:val="0"/>
        <w:ind w:firstLine="426"/>
        <w:jc w:val="both"/>
        <w:rPr>
          <w:sz w:val="22"/>
          <w:szCs w:val="22"/>
        </w:rPr>
      </w:pPr>
      <w:r w:rsidRPr="00502A42">
        <w:rPr>
          <w:sz w:val="22"/>
          <w:szCs w:val="22"/>
        </w:rPr>
        <w:t xml:space="preserve">- </w:t>
      </w:r>
      <w:r w:rsidRPr="00514285">
        <w:rPr>
          <w:sz w:val="22"/>
          <w:szCs w:val="22"/>
        </w:rPr>
        <w:t xml:space="preserve"> в </w:t>
      </w:r>
      <w:r w:rsidRPr="00502A42">
        <w:rPr>
          <w:sz w:val="22"/>
          <w:szCs w:val="22"/>
        </w:rPr>
        <w:t>иных случаях, предусмотренных законодательством Российской Федерации.</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w:t>
      </w:r>
      <w:r w:rsidR="009B56DD">
        <w:rPr>
          <w:b/>
          <w:sz w:val="22"/>
          <w:szCs w:val="22"/>
        </w:rPr>
        <w:t>3</w:t>
      </w:r>
      <w:r w:rsidRPr="00D842D9">
        <w:rPr>
          <w:b/>
          <w:sz w:val="22"/>
          <w:szCs w:val="22"/>
        </w:rPr>
        <w:t>.3.</w:t>
      </w:r>
      <w:r>
        <w:rPr>
          <w:sz w:val="22"/>
          <w:szCs w:val="22"/>
        </w:rPr>
        <w:t xml:space="preserve"> </w:t>
      </w:r>
      <w:bookmarkStart w:id="1" w:name="p918"/>
      <w:bookmarkEnd w:id="1"/>
      <w:r w:rsidR="008C7216" w:rsidRPr="00DD5561">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F6D42">
        <w:t xml:space="preserve"> </w:t>
      </w:r>
      <w:r w:rsidRPr="00BF6D42">
        <w:rPr>
          <w:sz w:val="22"/>
          <w:szCs w:val="22"/>
        </w:rPr>
        <w:t>Датой расторжения будет являться дата, указанная в уведомлении</w:t>
      </w:r>
      <w:r>
        <w:rPr>
          <w:sz w:val="22"/>
          <w:szCs w:val="22"/>
        </w:rPr>
        <w:t xml:space="preserve">. </w:t>
      </w:r>
    </w:p>
    <w:p w:rsidR="008C7216"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w:t>
      </w:r>
      <w:r w:rsidR="009B56DD">
        <w:rPr>
          <w:b/>
          <w:sz w:val="22"/>
          <w:szCs w:val="22"/>
        </w:rPr>
        <w:t>3.</w:t>
      </w:r>
      <w:r w:rsidRPr="00D842D9">
        <w:rPr>
          <w:b/>
          <w:sz w:val="22"/>
          <w:szCs w:val="22"/>
        </w:rPr>
        <w:t>4.</w:t>
      </w:r>
      <w:r>
        <w:rPr>
          <w:sz w:val="22"/>
          <w:szCs w:val="22"/>
        </w:rPr>
        <w:t xml:space="preserve"> </w:t>
      </w:r>
      <w:r w:rsidR="008C7216" w:rsidRPr="00DD5561">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502A42" w:rsidRDefault="00BF6D42" w:rsidP="00BF6D42">
      <w:pPr>
        <w:tabs>
          <w:tab w:val="left" w:pos="567"/>
          <w:tab w:val="left" w:pos="993"/>
          <w:tab w:val="left" w:pos="1134"/>
        </w:tabs>
        <w:autoSpaceDE w:val="0"/>
        <w:autoSpaceDN w:val="0"/>
        <w:adjustRightInd w:val="0"/>
        <w:ind w:firstLine="567"/>
        <w:jc w:val="both"/>
        <w:rPr>
          <w:sz w:val="22"/>
          <w:szCs w:val="22"/>
        </w:rPr>
      </w:pPr>
      <w:r w:rsidRPr="00502A42">
        <w:rPr>
          <w:b/>
          <w:sz w:val="22"/>
          <w:szCs w:val="22"/>
        </w:rPr>
        <w:t>1</w:t>
      </w:r>
      <w:r w:rsidR="009B56DD">
        <w:rPr>
          <w:b/>
          <w:sz w:val="22"/>
          <w:szCs w:val="22"/>
        </w:rPr>
        <w:t>3</w:t>
      </w:r>
      <w:r w:rsidRPr="00502A42">
        <w:rPr>
          <w:b/>
          <w:sz w:val="22"/>
          <w:szCs w:val="22"/>
        </w:rPr>
        <w:t>.5.</w:t>
      </w:r>
      <w:r w:rsidRPr="00502A4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w:t>
      </w:r>
      <w:r w:rsidRPr="00502A42">
        <w:rPr>
          <w:sz w:val="22"/>
          <w:szCs w:val="22"/>
        </w:rPr>
        <w:lastRenderedPageBreak/>
        <w:t>на момент прекращения Договора, а также не освобождает от ответственности за неисполнение любого из этих обязательств.</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D5561" w:rsidRDefault="008C7216" w:rsidP="009B56DD">
      <w:pPr>
        <w:widowControl w:val="0"/>
        <w:numPr>
          <w:ilvl w:val="0"/>
          <w:numId w:val="28"/>
        </w:numPr>
        <w:tabs>
          <w:tab w:val="left" w:pos="426"/>
          <w:tab w:val="left" w:pos="1134"/>
        </w:tabs>
        <w:autoSpaceDE w:val="0"/>
        <w:autoSpaceDN w:val="0"/>
        <w:adjustRightInd w:val="0"/>
        <w:ind w:left="0" w:firstLine="0"/>
        <w:contextualSpacing/>
        <w:jc w:val="center"/>
        <w:rPr>
          <w:b/>
          <w:sz w:val="22"/>
          <w:szCs w:val="22"/>
        </w:rPr>
      </w:pPr>
      <w:r w:rsidRPr="00DD5561">
        <w:rPr>
          <w:b/>
          <w:sz w:val="22"/>
          <w:szCs w:val="22"/>
        </w:rPr>
        <w:t>ПРОЧИЕ УСЛОВИЯ</w:t>
      </w:r>
    </w:p>
    <w:p w:rsidR="00500FCB" w:rsidRPr="001B7A69" w:rsidRDefault="00500FCB" w:rsidP="009B56DD">
      <w:pPr>
        <w:numPr>
          <w:ilvl w:val="1"/>
          <w:numId w:val="28"/>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Во всем, не предусмотренном Договором, Стороны руководствуются действующим законодательством </w:t>
      </w:r>
      <w:r w:rsidR="00D20227" w:rsidRPr="00502A42">
        <w:rPr>
          <w:color w:val="000000" w:themeColor="text1"/>
          <w:sz w:val="22"/>
          <w:szCs w:val="22"/>
        </w:rPr>
        <w:t>Российской Федерации</w:t>
      </w:r>
      <w:r w:rsidRPr="00D20227">
        <w:rPr>
          <w:sz w:val="22"/>
          <w:szCs w:val="22"/>
        </w:rPr>
        <w:t>.</w:t>
      </w:r>
    </w:p>
    <w:p w:rsidR="008C7216" w:rsidRPr="00B276A7" w:rsidRDefault="00500FCB" w:rsidP="009B56DD">
      <w:pPr>
        <w:numPr>
          <w:ilvl w:val="1"/>
          <w:numId w:val="28"/>
        </w:numPr>
        <w:tabs>
          <w:tab w:val="left" w:pos="567"/>
          <w:tab w:val="left" w:pos="851"/>
          <w:tab w:val="left" w:pos="993"/>
          <w:tab w:val="left" w:pos="1134"/>
        </w:tabs>
        <w:suppressAutoHyphens/>
        <w:ind w:left="0" w:firstLine="567"/>
        <w:jc w:val="both"/>
        <w:rPr>
          <w:sz w:val="22"/>
          <w:szCs w:val="22"/>
        </w:rPr>
      </w:pPr>
      <w:r w:rsidRPr="001B7A69">
        <w:rPr>
          <w:sz w:val="22"/>
          <w:szCs w:val="22"/>
        </w:rPr>
        <w:t xml:space="preserve">Все изменения и дополнения к Договору считаются действительными, если они оформлены в письменном </w:t>
      </w:r>
      <w:r w:rsidRPr="00B276A7">
        <w:rPr>
          <w:sz w:val="22"/>
          <w:szCs w:val="22"/>
        </w:rPr>
        <w:t>виде и подписаны уполномоченными представителями обеих сторон.</w:t>
      </w:r>
    </w:p>
    <w:p w:rsidR="0083584C" w:rsidRPr="00502A42" w:rsidRDefault="0083584C" w:rsidP="009B56DD">
      <w:pPr>
        <w:numPr>
          <w:ilvl w:val="1"/>
          <w:numId w:val="28"/>
        </w:numPr>
        <w:tabs>
          <w:tab w:val="left" w:pos="567"/>
          <w:tab w:val="left" w:pos="851"/>
          <w:tab w:val="left" w:pos="993"/>
          <w:tab w:val="left" w:pos="1134"/>
        </w:tabs>
        <w:suppressAutoHyphens/>
        <w:ind w:left="0" w:firstLine="567"/>
        <w:jc w:val="both"/>
        <w:rPr>
          <w:color w:val="000000" w:themeColor="text1"/>
          <w:sz w:val="22"/>
          <w:szCs w:val="22"/>
        </w:rPr>
      </w:pPr>
      <w:r w:rsidRPr="00CF2C81">
        <w:rPr>
          <w:sz w:val="22"/>
          <w:szCs w:val="22"/>
        </w:rPr>
        <w:t>В случае изменения места нахождения, наименования или банковских реквизитов</w:t>
      </w:r>
      <w:r w:rsidR="00D20227" w:rsidRPr="00CF2C81">
        <w:rPr>
          <w:sz w:val="22"/>
          <w:szCs w:val="22"/>
        </w:rPr>
        <w:t>,</w:t>
      </w:r>
      <w:r w:rsidRPr="00CF2C81">
        <w:rPr>
          <w:sz w:val="22"/>
          <w:szCs w:val="22"/>
        </w:rPr>
        <w:t xml:space="preserve"> </w:t>
      </w:r>
      <w:r w:rsidR="00D20227" w:rsidRPr="00502A42">
        <w:rPr>
          <w:sz w:val="22"/>
          <w:szCs w:val="22"/>
        </w:rPr>
        <w:t xml:space="preserve">адреса электронной почты, организационно-правовой формы </w:t>
      </w:r>
      <w:r w:rsidR="00D20227" w:rsidRPr="00502A42">
        <w:rPr>
          <w:color w:val="000000" w:themeColor="text1"/>
          <w:sz w:val="22"/>
          <w:szCs w:val="22"/>
        </w:rPr>
        <w:t xml:space="preserve"> </w:t>
      </w:r>
      <w:r w:rsidRPr="00D20227">
        <w:rPr>
          <w:sz w:val="22"/>
          <w:szCs w:val="22"/>
        </w:rPr>
        <w:t>в течение действия настоящего Договора Стороны обязаны в трехдневный срок уведомить об этом друг друга.</w:t>
      </w:r>
      <w:r w:rsidR="00D20227" w:rsidRPr="00D20227">
        <w:rPr>
          <w:sz w:val="22"/>
          <w:szCs w:val="22"/>
        </w:rPr>
        <w:t xml:space="preserve"> </w:t>
      </w:r>
      <w:r w:rsidR="00D20227" w:rsidRPr="00502A42">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02A42">
        <w:rPr>
          <w:color w:val="000000" w:themeColor="text1"/>
          <w:sz w:val="22"/>
          <w:szCs w:val="22"/>
        </w:rPr>
        <w:t>.</w:t>
      </w:r>
    </w:p>
    <w:p w:rsidR="006E6D8E" w:rsidRPr="00D20227" w:rsidRDefault="006E6D8E" w:rsidP="009B56DD">
      <w:pPr>
        <w:numPr>
          <w:ilvl w:val="1"/>
          <w:numId w:val="28"/>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1B7A69">
        <w:rPr>
          <w:rStyle w:val="af9"/>
          <w:color w:val="auto"/>
          <w:sz w:val="22"/>
          <w:szCs w:val="22"/>
          <w:u w:val="none"/>
        </w:rPr>
        <w:t>________________</w:t>
      </w:r>
      <w:r w:rsidRPr="001B7A69">
        <w:rPr>
          <w:sz w:val="22"/>
          <w:szCs w:val="22"/>
        </w:rPr>
        <w:t xml:space="preserve">, Покупатель </w:t>
      </w:r>
      <w:hyperlink r:id="rId20" w:history="1">
        <w:r w:rsidR="00587112" w:rsidRPr="0072633D">
          <w:rPr>
            <w:rStyle w:val="af9"/>
            <w:sz w:val="22"/>
            <w:szCs w:val="22"/>
            <w:lang w:val="en-US"/>
          </w:rPr>
          <w:t>a</w:t>
        </w:r>
        <w:r w:rsidR="00587112" w:rsidRPr="0072633D">
          <w:rPr>
            <w:rStyle w:val="af9"/>
            <w:sz w:val="22"/>
            <w:szCs w:val="22"/>
          </w:rPr>
          <w:t>.</w:t>
        </w:r>
        <w:r w:rsidR="00587112" w:rsidRPr="0072633D">
          <w:rPr>
            <w:rStyle w:val="af9"/>
            <w:sz w:val="22"/>
            <w:szCs w:val="22"/>
            <w:lang w:val="en-US"/>
          </w:rPr>
          <w:t>shubnikov</w:t>
        </w:r>
        <w:r w:rsidR="00587112" w:rsidRPr="0072633D">
          <w:rPr>
            <w:rStyle w:val="af9"/>
            <w:sz w:val="22"/>
            <w:szCs w:val="22"/>
          </w:rPr>
          <w:t>@k</w:t>
        </w:r>
        <w:r w:rsidR="00587112" w:rsidRPr="0072633D">
          <w:rPr>
            <w:rStyle w:val="af9"/>
            <w:sz w:val="22"/>
            <w:szCs w:val="22"/>
            <w:lang w:val="en-US"/>
          </w:rPr>
          <w:t>presort</w:t>
        </w:r>
        <w:r w:rsidR="00587112" w:rsidRPr="0072633D">
          <w:rPr>
            <w:rStyle w:val="af9"/>
            <w:sz w:val="22"/>
            <w:szCs w:val="22"/>
          </w:rPr>
          <w:t>.ru</w:t>
        </w:r>
      </w:hyperlink>
      <w:r w:rsidR="00587112" w:rsidRPr="007B6B05">
        <w:rPr>
          <w:color w:val="000000"/>
          <w:sz w:val="22"/>
          <w:szCs w:val="22"/>
        </w:rPr>
        <w:t xml:space="preserve">, </w:t>
      </w:r>
      <w:hyperlink r:id="rId21" w:history="1">
        <w:r w:rsidR="00587112" w:rsidRPr="0072633D">
          <w:rPr>
            <w:rStyle w:val="af9"/>
            <w:sz w:val="22"/>
            <w:szCs w:val="22"/>
          </w:rPr>
          <w:t>info@k</w:t>
        </w:r>
        <w:r w:rsidR="00587112" w:rsidRPr="0072633D">
          <w:rPr>
            <w:rStyle w:val="af9"/>
            <w:sz w:val="22"/>
            <w:szCs w:val="22"/>
            <w:lang w:val="en-US"/>
          </w:rPr>
          <w:t>presort</w:t>
        </w:r>
        <w:r w:rsidR="00587112" w:rsidRPr="0072633D">
          <w:rPr>
            <w:rStyle w:val="af9"/>
            <w:sz w:val="22"/>
            <w:szCs w:val="22"/>
          </w:rPr>
          <w:t>.ru</w:t>
        </w:r>
      </w:hyperlink>
      <w:r w:rsidRPr="001B7A69">
        <w:rPr>
          <w:sz w:val="22"/>
          <w:szCs w:val="22"/>
        </w:rPr>
        <w:t>, считается действительной, если она оформлена надлежащим образом с указанием контактно</w:t>
      </w:r>
      <w:r w:rsidRPr="00B276A7">
        <w:rPr>
          <w:sz w:val="22"/>
          <w:szCs w:val="22"/>
        </w:rPr>
        <w:t>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w:t>
      </w:r>
      <w:r w:rsidRPr="00CF2C81">
        <w:rPr>
          <w:sz w:val="22"/>
          <w:szCs w:val="22"/>
        </w:rPr>
        <w:t xml:space="preserve">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w:t>
      </w:r>
      <w:r w:rsidRPr="00D20227">
        <w:rPr>
          <w:sz w:val="22"/>
          <w:szCs w:val="22"/>
        </w:rPr>
        <w:t>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502A42" w:rsidRDefault="006E6D8E" w:rsidP="009B56DD">
      <w:pPr>
        <w:numPr>
          <w:ilvl w:val="1"/>
          <w:numId w:val="28"/>
        </w:numPr>
        <w:tabs>
          <w:tab w:val="left" w:pos="567"/>
          <w:tab w:val="left" w:pos="851"/>
          <w:tab w:val="left" w:pos="993"/>
          <w:tab w:val="left" w:pos="1134"/>
        </w:tabs>
        <w:suppressAutoHyphens/>
        <w:ind w:left="0" w:firstLine="567"/>
        <w:jc w:val="both"/>
        <w:rPr>
          <w:color w:val="000000" w:themeColor="text1"/>
          <w:sz w:val="22"/>
          <w:szCs w:val="22"/>
        </w:rPr>
      </w:pPr>
      <w:r w:rsidRPr="00D2022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20227">
        <w:rPr>
          <w:sz w:val="22"/>
          <w:szCs w:val="22"/>
        </w:rPr>
        <w:t xml:space="preserve"> </w:t>
      </w:r>
      <w:r w:rsidR="00D20227" w:rsidRPr="00502A42">
        <w:rPr>
          <w:color w:val="000000" w:themeColor="text1"/>
          <w:sz w:val="22"/>
          <w:szCs w:val="22"/>
        </w:rPr>
        <w:t>по адресам, указанным в Договоре</w:t>
      </w:r>
      <w:r w:rsidRPr="00D20227">
        <w:rPr>
          <w:sz w:val="22"/>
          <w:szCs w:val="22"/>
        </w:rPr>
        <w:t>.</w:t>
      </w:r>
    </w:p>
    <w:p w:rsidR="006E6D8E" w:rsidRPr="001B7A69" w:rsidRDefault="006E6D8E" w:rsidP="009B56DD">
      <w:pPr>
        <w:pStyle w:val="af7"/>
        <w:numPr>
          <w:ilvl w:val="2"/>
          <w:numId w:val="28"/>
        </w:numPr>
        <w:tabs>
          <w:tab w:val="left" w:pos="567"/>
          <w:tab w:val="left" w:pos="851"/>
        </w:tabs>
        <w:suppressAutoHyphens/>
        <w:ind w:left="0" w:firstLine="567"/>
        <w:jc w:val="both"/>
        <w:rPr>
          <w:sz w:val="22"/>
          <w:szCs w:val="22"/>
        </w:rPr>
      </w:pPr>
      <w:r w:rsidRPr="00D20227">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D20227">
        <w:rPr>
          <w:sz w:val="22"/>
          <w:szCs w:val="22"/>
        </w:rPr>
        <w:t>Foxit</w:t>
      </w:r>
      <w:proofErr w:type="spellEnd"/>
      <w:r w:rsidRPr="00D20227">
        <w:rPr>
          <w:sz w:val="22"/>
          <w:szCs w:val="22"/>
        </w:rPr>
        <w:t xml:space="preserve"> </w:t>
      </w:r>
      <w:proofErr w:type="spellStart"/>
      <w:r w:rsidRPr="00D20227">
        <w:rPr>
          <w:sz w:val="22"/>
          <w:szCs w:val="22"/>
        </w:rPr>
        <w:t>Reader</w:t>
      </w:r>
      <w:proofErr w:type="spellEnd"/>
      <w:r w:rsidRPr="00D20227">
        <w:rPr>
          <w:sz w:val="22"/>
          <w:szCs w:val="22"/>
        </w:rPr>
        <w:t xml:space="preserve"> PDF </w:t>
      </w:r>
      <w:proofErr w:type="spellStart"/>
      <w:r w:rsidRPr="00D20227">
        <w:rPr>
          <w:sz w:val="22"/>
          <w:szCs w:val="22"/>
        </w:rPr>
        <w:t>Document</w:t>
      </w:r>
      <w:proofErr w:type="spellEnd"/>
      <w:r w:rsidRPr="00D20227">
        <w:rPr>
          <w:sz w:val="22"/>
          <w:szCs w:val="22"/>
        </w:rPr>
        <w:t xml:space="preserve"> (.</w:t>
      </w:r>
      <w:proofErr w:type="spellStart"/>
      <w:r w:rsidRPr="00D20227">
        <w:rPr>
          <w:sz w:val="22"/>
          <w:szCs w:val="22"/>
        </w:rPr>
        <w:t>pdf</w:t>
      </w:r>
      <w:proofErr w:type="spellEnd"/>
      <w:r w:rsidRPr="00D20227">
        <w:rPr>
          <w:sz w:val="22"/>
          <w:szCs w:val="22"/>
        </w:rPr>
        <w:t>), содержат подпись и круглую печать организац</w:t>
      </w:r>
      <w:r w:rsidRPr="001B7A69">
        <w:rPr>
          <w:sz w:val="22"/>
          <w:szCs w:val="22"/>
        </w:rPr>
        <w:t>ии и отправлены  с/на эл. адрес Стороны, указанный в Договоре.</w:t>
      </w:r>
    </w:p>
    <w:p w:rsidR="006E6D8E" w:rsidRPr="00D20227" w:rsidRDefault="006E6D8E" w:rsidP="009B56DD">
      <w:pPr>
        <w:pStyle w:val="af7"/>
        <w:numPr>
          <w:ilvl w:val="2"/>
          <w:numId w:val="28"/>
        </w:numPr>
        <w:tabs>
          <w:tab w:val="left" w:pos="567"/>
          <w:tab w:val="left" w:pos="851"/>
        </w:tabs>
        <w:suppressAutoHyphens/>
        <w:ind w:left="0" w:firstLine="567"/>
        <w:jc w:val="both"/>
        <w:rPr>
          <w:sz w:val="22"/>
          <w:szCs w:val="22"/>
        </w:rPr>
      </w:pPr>
      <w:r w:rsidRPr="00B276A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w:t>
      </w:r>
      <w:r w:rsidRPr="00CF2C81">
        <w:rPr>
          <w:sz w:val="22"/>
          <w:szCs w:val="22"/>
        </w:rPr>
        <w:t xml:space="preserve"> срок, по истечении одного рабочего дня с момента повторного направления Отправления.</w:t>
      </w:r>
    </w:p>
    <w:p w:rsidR="006E6D8E" w:rsidRPr="00D20227" w:rsidRDefault="006E6D8E" w:rsidP="009B56DD">
      <w:pPr>
        <w:pStyle w:val="af7"/>
        <w:numPr>
          <w:ilvl w:val="2"/>
          <w:numId w:val="28"/>
        </w:numPr>
        <w:tabs>
          <w:tab w:val="left" w:pos="567"/>
          <w:tab w:val="left" w:pos="851"/>
        </w:tabs>
        <w:suppressAutoHyphens/>
        <w:ind w:left="0" w:firstLine="567"/>
        <w:jc w:val="both"/>
        <w:rPr>
          <w:sz w:val="22"/>
          <w:szCs w:val="22"/>
        </w:rPr>
      </w:pPr>
      <w:r w:rsidRPr="00D2022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9B56DD" w:rsidRDefault="006E6D8E" w:rsidP="009B56DD">
      <w:pPr>
        <w:pStyle w:val="af7"/>
        <w:numPr>
          <w:ilvl w:val="1"/>
          <w:numId w:val="28"/>
        </w:numPr>
        <w:tabs>
          <w:tab w:val="left" w:pos="567"/>
          <w:tab w:val="left" w:pos="851"/>
          <w:tab w:val="left" w:pos="993"/>
          <w:tab w:val="left" w:pos="1134"/>
        </w:tabs>
        <w:suppressAutoHyphens/>
        <w:ind w:left="0" w:firstLine="567"/>
        <w:jc w:val="both"/>
        <w:rPr>
          <w:sz w:val="22"/>
          <w:szCs w:val="22"/>
        </w:rPr>
      </w:pPr>
      <w:r w:rsidRPr="009B56DD">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9B56DD">
        <w:rPr>
          <w:sz w:val="22"/>
          <w:szCs w:val="22"/>
        </w:rPr>
        <w:t>.</w:t>
      </w:r>
    </w:p>
    <w:p w:rsidR="00D20227" w:rsidRPr="00502A42" w:rsidRDefault="00D20227" w:rsidP="009B56DD">
      <w:pPr>
        <w:pStyle w:val="a5"/>
        <w:numPr>
          <w:ilvl w:val="1"/>
          <w:numId w:val="28"/>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02A42" w:rsidRDefault="00D20227" w:rsidP="009B56DD">
      <w:pPr>
        <w:pStyle w:val="a5"/>
        <w:numPr>
          <w:ilvl w:val="1"/>
          <w:numId w:val="28"/>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Недействительность каких-либо положений настоящего Договора не влечет недействительности прочих его частей.</w:t>
      </w:r>
    </w:p>
    <w:p w:rsidR="00D20227" w:rsidRPr="00502A42" w:rsidRDefault="00D20227" w:rsidP="009B56DD">
      <w:pPr>
        <w:pStyle w:val="a5"/>
        <w:numPr>
          <w:ilvl w:val="1"/>
          <w:numId w:val="28"/>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color w:val="000000" w:themeColor="text1"/>
          <w:sz w:val="22"/>
          <w:szCs w:val="22"/>
        </w:rPr>
        <w:t>Поставщик не вправе уступать свои права и обязательства по Договору третьему  лицу. В случае переуступки прав и обязанностей по Договору третьему лицу, Покупатель вправе потребовать от Поставщика уплаты штрафной неустойки в размере 30% (тридцать  процентов) от цены Договора.</w:t>
      </w:r>
    </w:p>
    <w:p w:rsidR="006E6D8E" w:rsidRPr="001B7A69" w:rsidRDefault="009B56DD" w:rsidP="009B56DD">
      <w:pPr>
        <w:numPr>
          <w:ilvl w:val="1"/>
          <w:numId w:val="28"/>
        </w:numPr>
        <w:tabs>
          <w:tab w:val="left" w:pos="567"/>
          <w:tab w:val="left" w:pos="851"/>
          <w:tab w:val="left" w:pos="993"/>
          <w:tab w:val="left" w:pos="1134"/>
        </w:tabs>
        <w:suppressAutoHyphens/>
        <w:ind w:left="0" w:firstLine="567"/>
        <w:jc w:val="both"/>
        <w:rPr>
          <w:sz w:val="22"/>
          <w:szCs w:val="22"/>
        </w:rPr>
      </w:pPr>
      <w:r>
        <w:rPr>
          <w:sz w:val="22"/>
          <w:szCs w:val="22"/>
        </w:rPr>
        <w:t xml:space="preserve"> </w:t>
      </w:r>
      <w:r w:rsidR="006E6D8E" w:rsidRPr="00D20227">
        <w:rPr>
          <w:sz w:val="22"/>
          <w:szCs w:val="22"/>
        </w:rPr>
        <w:t>Д</w:t>
      </w:r>
      <w:r w:rsidR="006E6D8E" w:rsidRPr="001B7A69">
        <w:rPr>
          <w:sz w:val="22"/>
          <w:szCs w:val="22"/>
        </w:rPr>
        <w:t>оговор составлен в двух экземплярах, имеющих одинаковую юридическую силу, по одному экземпляру для каждой из Сторон.</w:t>
      </w:r>
    </w:p>
    <w:p w:rsidR="006E6D8E" w:rsidRPr="00CF2C81" w:rsidRDefault="006E6D8E" w:rsidP="009B56DD">
      <w:pPr>
        <w:numPr>
          <w:ilvl w:val="1"/>
          <w:numId w:val="28"/>
        </w:numPr>
        <w:tabs>
          <w:tab w:val="left" w:pos="567"/>
          <w:tab w:val="left" w:pos="851"/>
          <w:tab w:val="left" w:pos="993"/>
          <w:tab w:val="left" w:pos="1134"/>
        </w:tabs>
        <w:suppressAutoHyphens/>
        <w:ind w:left="0" w:firstLine="567"/>
        <w:jc w:val="both"/>
        <w:rPr>
          <w:sz w:val="22"/>
          <w:szCs w:val="22"/>
        </w:rPr>
      </w:pPr>
      <w:r w:rsidRPr="00B276A7">
        <w:rPr>
          <w:sz w:val="22"/>
          <w:szCs w:val="22"/>
        </w:rPr>
        <w:t>К настоящему Договору прилагаются и являются его неотъемлемой частью:</w:t>
      </w:r>
    </w:p>
    <w:p w:rsidR="008C7216" w:rsidRPr="00D20227" w:rsidRDefault="00500F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№1 - </w:t>
      </w:r>
      <w:r w:rsidR="008C7216" w:rsidRPr="00D20227">
        <w:rPr>
          <w:sz w:val="22"/>
          <w:szCs w:val="22"/>
        </w:rPr>
        <w:t>Спецификация</w:t>
      </w:r>
      <w:r w:rsidR="000F3AEE" w:rsidRPr="00D20227">
        <w:rPr>
          <w:sz w:val="22"/>
          <w:szCs w:val="22"/>
        </w:rPr>
        <w:t>.</w:t>
      </w:r>
    </w:p>
    <w:p w:rsidR="00DD28CB" w:rsidRPr="00D20227" w:rsidRDefault="00DD28CB" w:rsidP="00DC45BD">
      <w:pPr>
        <w:widowControl w:val="0"/>
        <w:tabs>
          <w:tab w:val="left" w:pos="1134"/>
        </w:tabs>
        <w:autoSpaceDE w:val="0"/>
        <w:autoSpaceDN w:val="0"/>
        <w:adjustRightInd w:val="0"/>
        <w:ind w:firstLine="567"/>
        <w:jc w:val="both"/>
        <w:rPr>
          <w:sz w:val="22"/>
          <w:szCs w:val="22"/>
        </w:rPr>
      </w:pPr>
      <w:r w:rsidRPr="00D20227">
        <w:rPr>
          <w:sz w:val="22"/>
          <w:szCs w:val="22"/>
        </w:rPr>
        <w:lastRenderedPageBreak/>
        <w:t xml:space="preserve">Приложение №2 </w:t>
      </w:r>
      <w:r w:rsidR="005B469A" w:rsidRPr="00D20227">
        <w:rPr>
          <w:sz w:val="22"/>
          <w:szCs w:val="22"/>
        </w:rPr>
        <w:t>-</w:t>
      </w:r>
      <w:r w:rsidRPr="00D20227">
        <w:rPr>
          <w:sz w:val="22"/>
          <w:szCs w:val="22"/>
        </w:rPr>
        <w:t xml:space="preserve"> Заявка (ФОРМА).</w:t>
      </w:r>
    </w:p>
    <w:p w:rsidR="000F3AEE" w:rsidRPr="00DD5561" w:rsidRDefault="000F3AEE" w:rsidP="00293E1C">
      <w:pPr>
        <w:widowControl w:val="0"/>
        <w:tabs>
          <w:tab w:val="left" w:pos="1134"/>
        </w:tabs>
        <w:autoSpaceDE w:val="0"/>
        <w:autoSpaceDN w:val="0"/>
        <w:adjustRightInd w:val="0"/>
        <w:ind w:firstLine="567"/>
        <w:jc w:val="both"/>
        <w:rPr>
          <w:sz w:val="22"/>
          <w:szCs w:val="22"/>
        </w:rPr>
      </w:pPr>
    </w:p>
    <w:p w:rsidR="008C7216" w:rsidRPr="00DD5561" w:rsidRDefault="008C7216" w:rsidP="009B56DD">
      <w:pPr>
        <w:widowControl w:val="0"/>
        <w:numPr>
          <w:ilvl w:val="0"/>
          <w:numId w:val="28"/>
        </w:numPr>
        <w:tabs>
          <w:tab w:val="left" w:pos="426"/>
          <w:tab w:val="left" w:pos="1134"/>
        </w:tabs>
        <w:autoSpaceDE w:val="0"/>
        <w:autoSpaceDN w:val="0"/>
        <w:adjustRightInd w:val="0"/>
        <w:ind w:left="0" w:firstLine="567"/>
        <w:contextualSpacing/>
        <w:jc w:val="center"/>
        <w:rPr>
          <w:b/>
          <w:sz w:val="22"/>
          <w:szCs w:val="22"/>
        </w:rPr>
      </w:pPr>
      <w:r w:rsidRPr="00DD5561">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6466FE" w:rsidTr="00D51AE7">
        <w:trPr>
          <w:trHeight w:val="4113"/>
        </w:trPr>
        <w:tc>
          <w:tcPr>
            <w:tcW w:w="4501" w:type="dxa"/>
          </w:tcPr>
          <w:p w:rsidR="007244F9" w:rsidRPr="006466FE" w:rsidRDefault="007244F9" w:rsidP="00D51AE7">
            <w:pPr>
              <w:tabs>
                <w:tab w:val="left" w:pos="284"/>
                <w:tab w:val="left" w:pos="8364"/>
              </w:tabs>
              <w:rPr>
                <w:b/>
                <w:color w:val="000000" w:themeColor="text1"/>
              </w:rPr>
            </w:pPr>
            <w:r w:rsidRPr="006466FE">
              <w:rPr>
                <w:b/>
                <w:color w:val="000000" w:themeColor="text1"/>
                <w:sz w:val="22"/>
                <w:szCs w:val="22"/>
              </w:rPr>
              <w:t>ПОКУПАТЕЛЬ:</w:t>
            </w:r>
          </w:p>
          <w:p w:rsidR="007244F9" w:rsidRPr="006466FE" w:rsidRDefault="007244F9" w:rsidP="00D51AE7">
            <w:pPr>
              <w:snapToGrid w:val="0"/>
              <w:rPr>
                <w:b/>
                <w:color w:val="000000" w:themeColor="text1"/>
              </w:rPr>
            </w:pPr>
            <w:r w:rsidRPr="006466FE">
              <w:rPr>
                <w:b/>
                <w:color w:val="000000" w:themeColor="text1"/>
                <w:sz w:val="22"/>
                <w:szCs w:val="22"/>
              </w:rPr>
              <w:t>НАО «Красная поляна»</w:t>
            </w:r>
          </w:p>
          <w:p w:rsidR="007244F9" w:rsidRPr="006466FE" w:rsidRDefault="007244F9" w:rsidP="00D51AE7">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7244F9" w:rsidRPr="006466FE" w:rsidRDefault="007244F9" w:rsidP="00D51AE7">
            <w:pPr>
              <w:tabs>
                <w:tab w:val="left" w:pos="3324"/>
              </w:tabs>
              <w:contextualSpacing/>
              <w:rPr>
                <w:color w:val="000000" w:themeColor="text1"/>
              </w:rPr>
            </w:pPr>
            <w:r w:rsidRPr="006466FE">
              <w:rPr>
                <w:color w:val="000000" w:themeColor="text1"/>
                <w:sz w:val="22"/>
                <w:szCs w:val="22"/>
              </w:rPr>
              <w:t>ИНН 2320102816</w:t>
            </w:r>
          </w:p>
          <w:p w:rsidR="007244F9" w:rsidRPr="006466FE" w:rsidRDefault="007244F9" w:rsidP="00D51AE7">
            <w:pPr>
              <w:tabs>
                <w:tab w:val="left" w:pos="3324"/>
              </w:tabs>
              <w:contextualSpacing/>
              <w:rPr>
                <w:color w:val="000000" w:themeColor="text1"/>
              </w:rPr>
            </w:pPr>
            <w:r w:rsidRPr="006466FE">
              <w:rPr>
                <w:color w:val="000000" w:themeColor="text1"/>
                <w:sz w:val="22"/>
                <w:szCs w:val="22"/>
              </w:rPr>
              <w:t>КПП 232001001</w:t>
            </w:r>
          </w:p>
          <w:p w:rsidR="007244F9" w:rsidRPr="006466FE" w:rsidRDefault="007244F9" w:rsidP="00D51AE7">
            <w:pPr>
              <w:tabs>
                <w:tab w:val="left" w:pos="3324"/>
              </w:tabs>
              <w:contextualSpacing/>
              <w:rPr>
                <w:color w:val="000000" w:themeColor="text1"/>
              </w:rPr>
            </w:pPr>
            <w:r w:rsidRPr="006466FE">
              <w:rPr>
                <w:color w:val="000000" w:themeColor="text1"/>
                <w:sz w:val="22"/>
                <w:szCs w:val="22"/>
              </w:rPr>
              <w:t xml:space="preserve">ОГРН 1022302937062 </w:t>
            </w:r>
          </w:p>
          <w:p w:rsidR="007244F9" w:rsidRPr="006466FE" w:rsidRDefault="007244F9" w:rsidP="00D51AE7">
            <w:pPr>
              <w:tabs>
                <w:tab w:val="left" w:pos="3324"/>
              </w:tabs>
              <w:contextualSpacing/>
              <w:rPr>
                <w:color w:val="000000" w:themeColor="text1"/>
              </w:rPr>
            </w:pPr>
            <w:r w:rsidRPr="006466FE">
              <w:rPr>
                <w:color w:val="000000" w:themeColor="text1"/>
                <w:sz w:val="22"/>
                <w:szCs w:val="22"/>
              </w:rPr>
              <w:t>р/с 40702810912367031433</w:t>
            </w:r>
          </w:p>
          <w:p w:rsidR="007244F9" w:rsidRPr="006466FE" w:rsidRDefault="007244F9" w:rsidP="00D51AE7">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7244F9" w:rsidRPr="006466FE" w:rsidRDefault="007244F9" w:rsidP="00D51AE7">
            <w:pPr>
              <w:tabs>
                <w:tab w:val="left" w:pos="3324"/>
              </w:tabs>
              <w:contextualSpacing/>
              <w:rPr>
                <w:color w:val="000000" w:themeColor="text1"/>
              </w:rPr>
            </w:pPr>
            <w:r w:rsidRPr="006466FE">
              <w:rPr>
                <w:color w:val="000000" w:themeColor="text1"/>
                <w:sz w:val="22"/>
                <w:szCs w:val="22"/>
              </w:rPr>
              <w:t>деятельности» (Внешэкономбанк).</w:t>
            </w:r>
          </w:p>
          <w:p w:rsidR="007244F9" w:rsidRPr="006466FE" w:rsidRDefault="007244F9" w:rsidP="00D51AE7">
            <w:pPr>
              <w:tabs>
                <w:tab w:val="left" w:pos="3324"/>
              </w:tabs>
              <w:contextualSpacing/>
              <w:rPr>
                <w:color w:val="000000" w:themeColor="text1"/>
              </w:rPr>
            </w:pPr>
            <w:r w:rsidRPr="006466FE">
              <w:rPr>
                <w:color w:val="000000" w:themeColor="text1"/>
                <w:sz w:val="22"/>
                <w:szCs w:val="22"/>
              </w:rPr>
              <w:t>к/с 30101810500000000060</w:t>
            </w:r>
          </w:p>
          <w:p w:rsidR="007244F9" w:rsidRPr="006466FE" w:rsidRDefault="007244F9" w:rsidP="00D51AE7">
            <w:pPr>
              <w:tabs>
                <w:tab w:val="left" w:pos="3324"/>
              </w:tabs>
              <w:contextualSpacing/>
              <w:rPr>
                <w:color w:val="000000" w:themeColor="text1"/>
              </w:rPr>
            </w:pPr>
            <w:r w:rsidRPr="006466FE">
              <w:rPr>
                <w:color w:val="000000" w:themeColor="text1"/>
                <w:sz w:val="22"/>
                <w:szCs w:val="22"/>
              </w:rPr>
              <w:t>БИК 044525060</w:t>
            </w:r>
          </w:p>
          <w:p w:rsidR="007244F9" w:rsidRPr="006466FE" w:rsidRDefault="007244F9" w:rsidP="00D51AE7">
            <w:pPr>
              <w:tabs>
                <w:tab w:val="left" w:pos="284"/>
                <w:tab w:val="left" w:pos="8364"/>
              </w:tabs>
              <w:rPr>
                <w:color w:val="000000" w:themeColor="text1"/>
              </w:rPr>
            </w:pPr>
            <w:r w:rsidRPr="006466FE">
              <w:rPr>
                <w:color w:val="000000" w:themeColor="text1"/>
                <w:sz w:val="22"/>
                <w:szCs w:val="22"/>
              </w:rPr>
              <w:t>Тел.: 8(862) 243-91-10</w:t>
            </w:r>
          </w:p>
          <w:p w:rsidR="007244F9" w:rsidRPr="006466FE" w:rsidRDefault="007244F9" w:rsidP="00D51AE7">
            <w:pPr>
              <w:tabs>
                <w:tab w:val="left" w:pos="284"/>
                <w:tab w:val="left" w:pos="8364"/>
              </w:tabs>
              <w:rPr>
                <w:color w:val="000000" w:themeColor="text1"/>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22" w:history="1">
              <w:r w:rsidR="009B56DD" w:rsidRPr="00BC0442">
                <w:rPr>
                  <w:rStyle w:val="af9"/>
                  <w:rFonts w:eastAsia="Calibri"/>
                  <w:sz w:val="22"/>
                  <w:szCs w:val="22"/>
                  <w:lang w:eastAsia="en-US"/>
                </w:rPr>
                <w:t>info@k</w:t>
              </w:r>
              <w:r w:rsidR="009B56DD" w:rsidRPr="00BC0442">
                <w:rPr>
                  <w:rStyle w:val="af9"/>
                  <w:rFonts w:eastAsia="Calibri"/>
                  <w:sz w:val="22"/>
                  <w:szCs w:val="22"/>
                  <w:lang w:val="en-US" w:eastAsia="en-US"/>
                </w:rPr>
                <w:t>presort</w:t>
              </w:r>
              <w:r w:rsidR="009B56DD" w:rsidRPr="00BC0442">
                <w:rPr>
                  <w:rStyle w:val="af9"/>
                  <w:rFonts w:eastAsia="Calibri"/>
                  <w:sz w:val="22"/>
                  <w:szCs w:val="22"/>
                  <w:lang w:eastAsia="en-US"/>
                </w:rPr>
                <w:t>.ru</w:t>
              </w:r>
            </w:hyperlink>
          </w:p>
          <w:p w:rsidR="007244F9" w:rsidRPr="006466FE" w:rsidRDefault="007244F9" w:rsidP="00D51AE7">
            <w:pPr>
              <w:tabs>
                <w:tab w:val="left" w:pos="284"/>
                <w:tab w:val="left" w:pos="8364"/>
              </w:tabs>
              <w:rPr>
                <w:color w:val="000000" w:themeColor="text1"/>
              </w:rPr>
            </w:pPr>
          </w:p>
          <w:p w:rsidR="007244F9" w:rsidRDefault="007244F9" w:rsidP="00D51AE7">
            <w:pPr>
              <w:tabs>
                <w:tab w:val="left" w:pos="284"/>
                <w:tab w:val="left" w:pos="8364"/>
              </w:tabs>
              <w:rPr>
                <w:b/>
                <w:color w:val="000000" w:themeColor="text1"/>
              </w:rPr>
            </w:pPr>
          </w:p>
          <w:p w:rsidR="007244F9" w:rsidRPr="009B56DD" w:rsidRDefault="009B56DD" w:rsidP="00D51AE7">
            <w:pPr>
              <w:tabs>
                <w:tab w:val="left" w:pos="284"/>
                <w:tab w:val="left" w:pos="8364"/>
              </w:tabs>
              <w:rPr>
                <w:color w:val="000000" w:themeColor="text1"/>
                <w:lang w:val="en-US"/>
              </w:rPr>
            </w:pPr>
            <w:r w:rsidRPr="009B56DD">
              <w:rPr>
                <w:color w:val="000000" w:themeColor="text1"/>
                <w:lang w:val="en-US"/>
              </w:rPr>
              <w:t>__________________________</w:t>
            </w:r>
          </w:p>
          <w:p w:rsidR="007244F9" w:rsidRPr="009B56DD" w:rsidRDefault="007244F9" w:rsidP="00D51AE7">
            <w:pPr>
              <w:tabs>
                <w:tab w:val="left" w:pos="284"/>
                <w:tab w:val="left" w:pos="8364"/>
              </w:tabs>
              <w:rPr>
                <w:color w:val="000000" w:themeColor="text1"/>
              </w:rPr>
            </w:pPr>
          </w:p>
          <w:p w:rsidR="007244F9" w:rsidRPr="006466FE" w:rsidRDefault="007244F9" w:rsidP="00D51AE7">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7244F9" w:rsidRPr="006466FE" w:rsidRDefault="007244F9" w:rsidP="00D51AE7">
            <w:pPr>
              <w:tabs>
                <w:tab w:val="left" w:pos="284"/>
              </w:tabs>
              <w:autoSpaceDE w:val="0"/>
              <w:autoSpaceDN w:val="0"/>
              <w:ind w:hanging="6"/>
              <w:jc w:val="both"/>
              <w:rPr>
                <w:b/>
                <w:color w:val="000000" w:themeColor="text1"/>
              </w:rPr>
            </w:pPr>
            <w:r w:rsidRPr="006466FE">
              <w:rPr>
                <w:b/>
                <w:color w:val="000000" w:themeColor="text1"/>
                <w:sz w:val="22"/>
                <w:szCs w:val="22"/>
              </w:rPr>
              <w:t>М.П.</w:t>
            </w:r>
          </w:p>
        </w:tc>
        <w:tc>
          <w:tcPr>
            <w:tcW w:w="4501" w:type="dxa"/>
          </w:tcPr>
          <w:p w:rsidR="007244F9" w:rsidRPr="006466FE" w:rsidRDefault="007244F9" w:rsidP="00D51AE7">
            <w:pPr>
              <w:tabs>
                <w:tab w:val="left" w:pos="284"/>
                <w:tab w:val="left" w:pos="8364"/>
              </w:tabs>
              <w:rPr>
                <w:b/>
                <w:color w:val="000000" w:themeColor="text1"/>
              </w:rPr>
            </w:pPr>
            <w:r w:rsidRPr="006466FE">
              <w:rPr>
                <w:b/>
                <w:color w:val="000000" w:themeColor="text1"/>
                <w:sz w:val="22"/>
                <w:szCs w:val="22"/>
              </w:rPr>
              <w:t>ПОСТАВЩИК:</w:t>
            </w:r>
          </w:p>
          <w:p w:rsidR="007244F9" w:rsidRPr="006466FE" w:rsidRDefault="007244F9" w:rsidP="00D51AE7">
            <w:pPr>
              <w:tabs>
                <w:tab w:val="left" w:pos="284"/>
                <w:tab w:val="left" w:pos="8364"/>
              </w:tabs>
              <w:rPr>
                <w:color w:val="000000" w:themeColor="text1"/>
              </w:rPr>
            </w:pPr>
          </w:p>
          <w:p w:rsidR="007244F9" w:rsidRPr="006466FE" w:rsidRDefault="007244F9" w:rsidP="00D51AE7">
            <w:pPr>
              <w:tabs>
                <w:tab w:val="left" w:pos="284"/>
                <w:tab w:val="left" w:pos="8364"/>
              </w:tabs>
              <w:rPr>
                <w:color w:val="000000" w:themeColor="text1"/>
              </w:rPr>
            </w:pPr>
          </w:p>
          <w:p w:rsidR="007244F9" w:rsidRDefault="007244F9" w:rsidP="00D51AE7">
            <w:pPr>
              <w:tabs>
                <w:tab w:val="left" w:pos="284"/>
                <w:tab w:val="left" w:pos="8364"/>
              </w:tabs>
              <w:rPr>
                <w:color w:val="000000" w:themeColor="text1"/>
              </w:rPr>
            </w:pPr>
          </w:p>
          <w:p w:rsidR="007244F9" w:rsidRDefault="007244F9" w:rsidP="00D51AE7">
            <w:pPr>
              <w:tabs>
                <w:tab w:val="left" w:pos="284"/>
                <w:tab w:val="left" w:pos="8364"/>
              </w:tabs>
              <w:rPr>
                <w:color w:val="000000" w:themeColor="text1"/>
              </w:rPr>
            </w:pPr>
          </w:p>
          <w:p w:rsidR="007244F9" w:rsidRDefault="007244F9" w:rsidP="00D51AE7">
            <w:pPr>
              <w:tabs>
                <w:tab w:val="left" w:pos="284"/>
                <w:tab w:val="left" w:pos="8364"/>
              </w:tabs>
              <w:rPr>
                <w:color w:val="000000" w:themeColor="text1"/>
              </w:rPr>
            </w:pPr>
          </w:p>
          <w:p w:rsidR="007244F9" w:rsidRDefault="007244F9" w:rsidP="00D51AE7">
            <w:pPr>
              <w:tabs>
                <w:tab w:val="left" w:pos="284"/>
                <w:tab w:val="left" w:pos="8364"/>
              </w:tabs>
              <w:rPr>
                <w:color w:val="000000" w:themeColor="text1"/>
              </w:rPr>
            </w:pPr>
          </w:p>
          <w:p w:rsidR="007244F9" w:rsidRDefault="007244F9" w:rsidP="00D51AE7">
            <w:pPr>
              <w:tabs>
                <w:tab w:val="left" w:pos="284"/>
                <w:tab w:val="left" w:pos="8364"/>
              </w:tabs>
              <w:rPr>
                <w:color w:val="000000" w:themeColor="text1"/>
              </w:rPr>
            </w:pPr>
          </w:p>
          <w:p w:rsidR="007244F9" w:rsidRDefault="007244F9" w:rsidP="00D51AE7">
            <w:pPr>
              <w:tabs>
                <w:tab w:val="left" w:pos="284"/>
                <w:tab w:val="left" w:pos="8364"/>
              </w:tabs>
              <w:rPr>
                <w:color w:val="000000" w:themeColor="text1"/>
              </w:rPr>
            </w:pPr>
          </w:p>
          <w:p w:rsidR="007244F9" w:rsidRDefault="007244F9" w:rsidP="00D51AE7">
            <w:pPr>
              <w:tabs>
                <w:tab w:val="left" w:pos="284"/>
                <w:tab w:val="left" w:pos="8364"/>
              </w:tabs>
              <w:rPr>
                <w:color w:val="000000" w:themeColor="text1"/>
              </w:rPr>
            </w:pPr>
          </w:p>
          <w:p w:rsidR="007244F9" w:rsidRDefault="007244F9" w:rsidP="00D51AE7">
            <w:pPr>
              <w:tabs>
                <w:tab w:val="left" w:pos="284"/>
                <w:tab w:val="left" w:pos="8364"/>
              </w:tabs>
              <w:rPr>
                <w:color w:val="000000" w:themeColor="text1"/>
              </w:rPr>
            </w:pPr>
          </w:p>
          <w:p w:rsidR="007244F9" w:rsidRDefault="007244F9" w:rsidP="00D51AE7">
            <w:pPr>
              <w:tabs>
                <w:tab w:val="left" w:pos="284"/>
                <w:tab w:val="left" w:pos="8364"/>
              </w:tabs>
              <w:rPr>
                <w:color w:val="000000" w:themeColor="text1"/>
              </w:rPr>
            </w:pPr>
          </w:p>
          <w:p w:rsidR="007244F9" w:rsidRDefault="007244F9" w:rsidP="00D51AE7">
            <w:pPr>
              <w:tabs>
                <w:tab w:val="left" w:pos="284"/>
                <w:tab w:val="left" w:pos="8364"/>
              </w:tabs>
              <w:rPr>
                <w:color w:val="000000" w:themeColor="text1"/>
              </w:rPr>
            </w:pPr>
          </w:p>
          <w:p w:rsidR="007244F9" w:rsidRDefault="007244F9" w:rsidP="00D51AE7">
            <w:pPr>
              <w:tabs>
                <w:tab w:val="left" w:pos="284"/>
                <w:tab w:val="left" w:pos="8364"/>
              </w:tabs>
              <w:rPr>
                <w:color w:val="000000" w:themeColor="text1"/>
              </w:rPr>
            </w:pPr>
          </w:p>
          <w:p w:rsidR="007244F9" w:rsidRDefault="007244F9" w:rsidP="00D51AE7">
            <w:pPr>
              <w:tabs>
                <w:tab w:val="left" w:pos="284"/>
                <w:tab w:val="left" w:pos="8364"/>
              </w:tabs>
              <w:rPr>
                <w:color w:val="000000" w:themeColor="text1"/>
              </w:rPr>
            </w:pPr>
          </w:p>
          <w:p w:rsidR="007244F9" w:rsidRDefault="007244F9" w:rsidP="00D51AE7">
            <w:pPr>
              <w:tabs>
                <w:tab w:val="left" w:pos="284"/>
                <w:tab w:val="left" w:pos="8364"/>
              </w:tabs>
              <w:rPr>
                <w:color w:val="000000" w:themeColor="text1"/>
              </w:rPr>
            </w:pPr>
          </w:p>
          <w:p w:rsidR="007244F9" w:rsidRPr="009B56DD" w:rsidRDefault="009B56DD" w:rsidP="00D51AE7">
            <w:pPr>
              <w:tabs>
                <w:tab w:val="left" w:pos="284"/>
                <w:tab w:val="left" w:pos="8364"/>
              </w:tabs>
              <w:rPr>
                <w:color w:val="000000" w:themeColor="text1"/>
                <w:lang w:val="en-US"/>
              </w:rPr>
            </w:pPr>
            <w:r>
              <w:rPr>
                <w:color w:val="000000" w:themeColor="text1"/>
                <w:lang w:val="en-US"/>
              </w:rPr>
              <w:t>_______________________________</w:t>
            </w:r>
          </w:p>
          <w:p w:rsidR="007244F9" w:rsidRDefault="007244F9" w:rsidP="00D51AE7">
            <w:pPr>
              <w:tabs>
                <w:tab w:val="left" w:pos="284"/>
                <w:tab w:val="left" w:pos="8364"/>
              </w:tabs>
              <w:rPr>
                <w:color w:val="000000" w:themeColor="text1"/>
              </w:rPr>
            </w:pPr>
          </w:p>
          <w:p w:rsidR="007244F9" w:rsidRPr="006466FE" w:rsidRDefault="007244F9" w:rsidP="00D51AE7">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7244F9" w:rsidRPr="006466FE" w:rsidRDefault="007244F9" w:rsidP="00D51AE7">
            <w:pPr>
              <w:tabs>
                <w:tab w:val="left" w:pos="284"/>
                <w:tab w:val="left" w:pos="8364"/>
              </w:tabs>
              <w:rPr>
                <w:b/>
                <w:color w:val="000000" w:themeColor="text1"/>
              </w:rPr>
            </w:pPr>
            <w:r w:rsidRPr="006466FE">
              <w:rPr>
                <w:b/>
                <w:color w:val="000000" w:themeColor="text1"/>
                <w:sz w:val="22"/>
                <w:szCs w:val="22"/>
              </w:rPr>
              <w:t>М.П.</w:t>
            </w:r>
          </w:p>
        </w:tc>
      </w:tr>
    </w:tbl>
    <w:p w:rsidR="00751D18" w:rsidRPr="00DD5561" w:rsidRDefault="00751D18" w:rsidP="00751D18">
      <w:pPr>
        <w:widowControl w:val="0"/>
        <w:tabs>
          <w:tab w:val="left" w:pos="426"/>
          <w:tab w:val="left" w:pos="1134"/>
        </w:tabs>
        <w:autoSpaceDE w:val="0"/>
        <w:autoSpaceDN w:val="0"/>
        <w:adjustRightInd w:val="0"/>
        <w:ind w:left="567"/>
        <w:contextualSpacing/>
        <w:jc w:val="center"/>
        <w:rPr>
          <w:b/>
          <w:sz w:val="22"/>
          <w:szCs w:val="22"/>
        </w:rPr>
      </w:pPr>
    </w:p>
    <w:p w:rsidR="009B56DD" w:rsidRDefault="009B56DD" w:rsidP="00293E1C">
      <w:pPr>
        <w:rPr>
          <w:sz w:val="22"/>
          <w:szCs w:val="22"/>
        </w:rPr>
        <w:sectPr w:rsidR="009B56DD" w:rsidSect="00A37B3F">
          <w:footerReference w:type="default" r:id="rId23"/>
          <w:headerReference w:type="first" r:id="rId24"/>
          <w:pgSz w:w="11907" w:h="16840" w:code="9"/>
          <w:pgMar w:top="851" w:right="555" w:bottom="567" w:left="1134" w:header="510" w:footer="686" w:gutter="0"/>
          <w:cols w:space="720"/>
          <w:noEndnote/>
          <w:docGrid w:linePitch="326"/>
        </w:sectPr>
      </w:pPr>
    </w:p>
    <w:p w:rsidR="001218E6" w:rsidRDefault="001218E6" w:rsidP="00BA14D7">
      <w:pPr>
        <w:jc w:val="right"/>
        <w:rPr>
          <w:sz w:val="22"/>
          <w:szCs w:val="22"/>
          <w:lang w:val="en-US"/>
        </w:rPr>
      </w:pPr>
    </w:p>
    <w:p w:rsidR="00BA14D7" w:rsidRPr="00BA14D7" w:rsidRDefault="00BA14D7" w:rsidP="00BA14D7">
      <w:pPr>
        <w:jc w:val="right"/>
        <w:rPr>
          <w:rFonts w:eastAsia="Calibri"/>
          <w:color w:val="000000"/>
          <w:sz w:val="22"/>
          <w:szCs w:val="22"/>
          <w:lang w:eastAsia="en-US"/>
        </w:rPr>
      </w:pPr>
      <w:r w:rsidRPr="00BA14D7">
        <w:rPr>
          <w:rFonts w:eastAsia="Calibri"/>
          <w:color w:val="000000"/>
          <w:sz w:val="22"/>
          <w:szCs w:val="22"/>
          <w:lang w:eastAsia="en-US"/>
        </w:rPr>
        <w:t>Приложение №1</w:t>
      </w:r>
    </w:p>
    <w:p w:rsidR="00BA14D7" w:rsidRPr="00BA14D7" w:rsidRDefault="00BA14D7" w:rsidP="00BA14D7">
      <w:pPr>
        <w:jc w:val="right"/>
        <w:rPr>
          <w:rFonts w:eastAsia="Calibri"/>
          <w:color w:val="000000"/>
          <w:sz w:val="22"/>
          <w:szCs w:val="22"/>
          <w:lang w:eastAsia="en-US"/>
        </w:rPr>
      </w:pPr>
      <w:r w:rsidRPr="00BA14D7">
        <w:rPr>
          <w:rFonts w:eastAsia="Calibri"/>
          <w:color w:val="000000"/>
          <w:sz w:val="22"/>
          <w:szCs w:val="22"/>
          <w:lang w:eastAsia="en-US"/>
        </w:rPr>
        <w:t xml:space="preserve"> к Договору поставки товара № __________</w:t>
      </w:r>
    </w:p>
    <w:p w:rsidR="00BA14D7" w:rsidRPr="00BA14D7" w:rsidRDefault="00BA14D7" w:rsidP="00BA14D7">
      <w:pPr>
        <w:jc w:val="right"/>
        <w:rPr>
          <w:rFonts w:eastAsia="Calibri"/>
          <w:color w:val="000000"/>
          <w:sz w:val="22"/>
          <w:szCs w:val="22"/>
          <w:lang w:eastAsia="en-US"/>
        </w:rPr>
      </w:pPr>
      <w:r w:rsidRPr="00BA14D7">
        <w:rPr>
          <w:rFonts w:eastAsia="Calibri"/>
          <w:color w:val="000000"/>
          <w:sz w:val="22"/>
          <w:szCs w:val="22"/>
          <w:lang w:eastAsia="en-US"/>
        </w:rPr>
        <w:t>от «__________»__________ 20</w:t>
      </w:r>
      <w:r>
        <w:rPr>
          <w:rFonts w:eastAsia="Calibri"/>
          <w:color w:val="000000"/>
          <w:sz w:val="22"/>
          <w:szCs w:val="22"/>
          <w:lang w:val="en-US" w:eastAsia="en-US"/>
        </w:rPr>
        <w:t>___</w:t>
      </w:r>
      <w:r w:rsidRPr="00BA14D7">
        <w:rPr>
          <w:rFonts w:eastAsia="Calibri"/>
          <w:color w:val="000000"/>
          <w:sz w:val="22"/>
          <w:szCs w:val="22"/>
          <w:lang w:eastAsia="en-US"/>
        </w:rPr>
        <w:t xml:space="preserve"> г.</w:t>
      </w:r>
    </w:p>
    <w:p w:rsidR="00BA14D7" w:rsidRDefault="00BA14D7" w:rsidP="00BA14D7">
      <w:pPr>
        <w:jc w:val="right"/>
        <w:rPr>
          <w:sz w:val="22"/>
          <w:szCs w:val="22"/>
          <w:lang w:val="en-US"/>
        </w:rPr>
      </w:pPr>
    </w:p>
    <w:p w:rsidR="00BA14D7" w:rsidRDefault="00D96AD3" w:rsidP="00D96AD3">
      <w:pPr>
        <w:jc w:val="center"/>
        <w:rPr>
          <w:b/>
          <w:lang w:val="en-US"/>
        </w:rPr>
      </w:pPr>
      <w:r w:rsidRPr="00D96AD3">
        <w:rPr>
          <w:b/>
        </w:rPr>
        <w:t>Спецификация на поставку товара</w:t>
      </w:r>
    </w:p>
    <w:tbl>
      <w:tblPr>
        <w:tblW w:w="16018" w:type="dxa"/>
        <w:tblInd w:w="-52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466"/>
        <w:gridCol w:w="3737"/>
        <w:gridCol w:w="709"/>
        <w:gridCol w:w="1184"/>
        <w:gridCol w:w="1417"/>
        <w:gridCol w:w="1276"/>
        <w:gridCol w:w="2126"/>
        <w:gridCol w:w="1701"/>
        <w:gridCol w:w="1701"/>
        <w:gridCol w:w="1701"/>
      </w:tblGrid>
      <w:tr w:rsidR="00D96AD3" w:rsidRPr="00D96AD3" w:rsidTr="00D96AD3">
        <w:trPr>
          <w:trHeight w:val="240"/>
        </w:trPr>
        <w:tc>
          <w:tcPr>
            <w:tcW w:w="466" w:type="dxa"/>
          </w:tcPr>
          <w:p w:rsidR="00D96AD3" w:rsidRPr="00D96AD3" w:rsidRDefault="00D96AD3" w:rsidP="00D96AD3">
            <w:pPr>
              <w:widowControl w:val="0"/>
              <w:autoSpaceDE w:val="0"/>
              <w:autoSpaceDN w:val="0"/>
              <w:adjustRightInd w:val="0"/>
              <w:jc w:val="center"/>
              <w:rPr>
                <w:b/>
              </w:rPr>
            </w:pPr>
            <w:r w:rsidRPr="00D96AD3">
              <w:rPr>
                <w:b/>
              </w:rPr>
              <w:t>№ п/п</w:t>
            </w:r>
          </w:p>
        </w:tc>
        <w:tc>
          <w:tcPr>
            <w:tcW w:w="3737" w:type="dxa"/>
          </w:tcPr>
          <w:p w:rsidR="00D96AD3" w:rsidRPr="00D96AD3" w:rsidRDefault="00D96AD3" w:rsidP="00D96AD3">
            <w:pPr>
              <w:widowControl w:val="0"/>
              <w:autoSpaceDE w:val="0"/>
              <w:autoSpaceDN w:val="0"/>
              <w:adjustRightInd w:val="0"/>
              <w:jc w:val="center"/>
              <w:rPr>
                <w:b/>
              </w:rPr>
            </w:pPr>
            <w:r w:rsidRPr="00D96AD3">
              <w:rPr>
                <w:b/>
              </w:rPr>
              <w:t>Наименование</w:t>
            </w:r>
          </w:p>
          <w:p w:rsidR="00D96AD3" w:rsidRPr="00D96AD3" w:rsidRDefault="00D96AD3" w:rsidP="00D96AD3">
            <w:pPr>
              <w:widowControl w:val="0"/>
              <w:autoSpaceDE w:val="0"/>
              <w:autoSpaceDN w:val="0"/>
              <w:adjustRightInd w:val="0"/>
              <w:jc w:val="center"/>
              <w:rPr>
                <w:b/>
              </w:rPr>
            </w:pPr>
            <w:r w:rsidRPr="00D96AD3">
              <w:rPr>
                <w:b/>
              </w:rPr>
              <w:t>товара</w:t>
            </w:r>
          </w:p>
        </w:tc>
        <w:tc>
          <w:tcPr>
            <w:tcW w:w="709" w:type="dxa"/>
          </w:tcPr>
          <w:p w:rsidR="00D96AD3" w:rsidRPr="00D96AD3" w:rsidRDefault="00D96AD3" w:rsidP="00D96AD3">
            <w:pPr>
              <w:widowControl w:val="0"/>
              <w:autoSpaceDE w:val="0"/>
              <w:autoSpaceDN w:val="0"/>
              <w:adjustRightInd w:val="0"/>
              <w:jc w:val="center"/>
              <w:rPr>
                <w:b/>
              </w:rPr>
            </w:pPr>
          </w:p>
          <w:p w:rsidR="00D96AD3" w:rsidRPr="00D96AD3" w:rsidRDefault="00D96AD3" w:rsidP="00D96AD3">
            <w:pPr>
              <w:widowControl w:val="0"/>
              <w:autoSpaceDE w:val="0"/>
              <w:autoSpaceDN w:val="0"/>
              <w:adjustRightInd w:val="0"/>
              <w:jc w:val="center"/>
              <w:rPr>
                <w:b/>
              </w:rPr>
            </w:pPr>
            <w:r w:rsidRPr="00D96AD3">
              <w:rPr>
                <w:b/>
              </w:rPr>
              <w:t>Ед. изм.</w:t>
            </w:r>
          </w:p>
        </w:tc>
        <w:tc>
          <w:tcPr>
            <w:tcW w:w="1184" w:type="dxa"/>
          </w:tcPr>
          <w:p w:rsidR="00D96AD3" w:rsidRPr="00D96AD3" w:rsidRDefault="00D96AD3" w:rsidP="00D96AD3">
            <w:pPr>
              <w:widowControl w:val="0"/>
              <w:autoSpaceDE w:val="0"/>
              <w:autoSpaceDN w:val="0"/>
              <w:adjustRightInd w:val="0"/>
              <w:jc w:val="center"/>
              <w:rPr>
                <w:b/>
              </w:rPr>
            </w:pPr>
            <w:r w:rsidRPr="00D96AD3">
              <w:rPr>
                <w:b/>
              </w:rPr>
              <w:t xml:space="preserve"> Количество/ комплектность</w:t>
            </w:r>
          </w:p>
        </w:tc>
        <w:tc>
          <w:tcPr>
            <w:tcW w:w="1417" w:type="dxa"/>
          </w:tcPr>
          <w:p w:rsidR="00D96AD3" w:rsidRPr="00D96AD3" w:rsidRDefault="00D96AD3" w:rsidP="00D96AD3">
            <w:pPr>
              <w:widowControl w:val="0"/>
              <w:autoSpaceDE w:val="0"/>
              <w:autoSpaceDN w:val="0"/>
              <w:adjustRightInd w:val="0"/>
              <w:jc w:val="center"/>
              <w:rPr>
                <w:b/>
              </w:rPr>
            </w:pPr>
            <w:r w:rsidRPr="00D96AD3">
              <w:t xml:space="preserve"> </w:t>
            </w:r>
            <w:r w:rsidRPr="00D96AD3">
              <w:rPr>
                <w:b/>
              </w:rPr>
              <w:t xml:space="preserve">Марка товара, товарный знак </w:t>
            </w:r>
            <w:r w:rsidRPr="00D96AD3">
              <w:rPr>
                <w:i/>
              </w:rPr>
              <w:t>(при наличии)</w:t>
            </w:r>
          </w:p>
        </w:tc>
        <w:tc>
          <w:tcPr>
            <w:tcW w:w="1276" w:type="dxa"/>
          </w:tcPr>
          <w:p w:rsidR="00D96AD3" w:rsidRPr="00D96AD3" w:rsidRDefault="00D96AD3" w:rsidP="00D96AD3">
            <w:pPr>
              <w:widowControl w:val="0"/>
              <w:autoSpaceDE w:val="0"/>
              <w:autoSpaceDN w:val="0"/>
              <w:adjustRightInd w:val="0"/>
              <w:jc w:val="center"/>
              <w:rPr>
                <w:b/>
                <w:i/>
              </w:rPr>
            </w:pPr>
            <w:r w:rsidRPr="00D96AD3">
              <w:rPr>
                <w:b/>
              </w:rPr>
              <w:t xml:space="preserve">Артикул </w:t>
            </w:r>
            <w:r w:rsidRPr="00D96AD3">
              <w:rPr>
                <w:b/>
                <w:i/>
              </w:rPr>
              <w:t>(при наличии)</w:t>
            </w:r>
          </w:p>
          <w:p w:rsidR="00D96AD3" w:rsidRPr="00D96AD3" w:rsidRDefault="00D96AD3" w:rsidP="00D96AD3">
            <w:pPr>
              <w:widowControl w:val="0"/>
              <w:autoSpaceDE w:val="0"/>
              <w:autoSpaceDN w:val="0"/>
              <w:adjustRightInd w:val="0"/>
              <w:jc w:val="center"/>
              <w:rPr>
                <w:b/>
                <w:strike/>
              </w:rPr>
            </w:pPr>
          </w:p>
        </w:tc>
        <w:tc>
          <w:tcPr>
            <w:tcW w:w="2126" w:type="dxa"/>
          </w:tcPr>
          <w:p w:rsidR="00D96AD3" w:rsidRPr="00D96AD3" w:rsidRDefault="00D96AD3" w:rsidP="00D96AD3">
            <w:pPr>
              <w:widowControl w:val="0"/>
              <w:autoSpaceDE w:val="0"/>
              <w:autoSpaceDN w:val="0"/>
              <w:adjustRightInd w:val="0"/>
              <w:jc w:val="center"/>
              <w:rPr>
                <w:b/>
              </w:rPr>
            </w:pPr>
            <w:r w:rsidRPr="00D96AD3">
              <w:rPr>
                <w:b/>
              </w:rPr>
              <w:t>Технические, качественные и функциональные параметры товара и материала, потребительские свойства товара</w:t>
            </w:r>
          </w:p>
        </w:tc>
        <w:tc>
          <w:tcPr>
            <w:tcW w:w="1701" w:type="dxa"/>
            <w:vAlign w:val="center"/>
          </w:tcPr>
          <w:p w:rsidR="00D96AD3" w:rsidRPr="00D96AD3" w:rsidRDefault="00D96AD3" w:rsidP="00D96AD3">
            <w:pPr>
              <w:jc w:val="center"/>
              <w:rPr>
                <w:b/>
              </w:rPr>
            </w:pPr>
            <w:r w:rsidRPr="00D96AD3">
              <w:rPr>
                <w:b/>
              </w:rPr>
              <w:t>Цена за ед. Товара с НДС-20% руб./</w:t>
            </w:r>
            <w:r>
              <w:rPr>
                <w:b/>
              </w:rPr>
              <w:t>НДС</w:t>
            </w:r>
            <w:r w:rsidR="00135DCC">
              <w:rPr>
                <w:b/>
              </w:rPr>
              <w:t xml:space="preserve"> не предусмотрен</w:t>
            </w:r>
            <w:r>
              <w:rPr>
                <w:b/>
              </w:rPr>
              <w:t xml:space="preserve"> </w:t>
            </w:r>
            <w:r w:rsidRPr="00D96AD3">
              <w:rPr>
                <w:b/>
              </w:rPr>
              <w:t xml:space="preserve"> </w:t>
            </w:r>
          </w:p>
        </w:tc>
        <w:tc>
          <w:tcPr>
            <w:tcW w:w="1701" w:type="dxa"/>
            <w:vAlign w:val="center"/>
          </w:tcPr>
          <w:p w:rsidR="00D96AD3" w:rsidRPr="00D96AD3" w:rsidRDefault="00D96AD3" w:rsidP="00135DCC">
            <w:pPr>
              <w:jc w:val="center"/>
              <w:rPr>
                <w:b/>
              </w:rPr>
            </w:pPr>
            <w:r w:rsidRPr="00D96AD3">
              <w:rPr>
                <w:b/>
              </w:rPr>
              <w:t>Общая стоимость с НДС-20% руб.</w:t>
            </w:r>
            <w:r w:rsidR="00135DCC" w:rsidRPr="00D96AD3">
              <w:rPr>
                <w:b/>
              </w:rPr>
              <w:t xml:space="preserve"> /</w:t>
            </w:r>
            <w:r w:rsidR="00135DCC">
              <w:rPr>
                <w:b/>
              </w:rPr>
              <w:t xml:space="preserve">НДС не предусмотрен </w:t>
            </w:r>
            <w:r w:rsidR="00135DCC" w:rsidRPr="00D96AD3">
              <w:rPr>
                <w:b/>
              </w:rPr>
              <w:t xml:space="preserve"> </w:t>
            </w:r>
          </w:p>
        </w:tc>
        <w:tc>
          <w:tcPr>
            <w:tcW w:w="1701" w:type="dxa"/>
          </w:tcPr>
          <w:p w:rsidR="00135DCC" w:rsidRDefault="00135DCC" w:rsidP="00D96AD3">
            <w:pPr>
              <w:jc w:val="center"/>
              <w:rPr>
                <w:b/>
              </w:rPr>
            </w:pPr>
          </w:p>
          <w:p w:rsidR="00D96AD3" w:rsidRPr="00D96AD3" w:rsidRDefault="00135DCC" w:rsidP="00D96AD3">
            <w:pPr>
              <w:jc w:val="center"/>
              <w:rPr>
                <w:b/>
              </w:rPr>
            </w:pPr>
            <w:r w:rsidRPr="00D96AD3">
              <w:rPr>
                <w:b/>
              </w:rPr>
              <w:t>НДС-20% руб. /</w:t>
            </w:r>
            <w:r>
              <w:rPr>
                <w:b/>
              </w:rPr>
              <w:t xml:space="preserve">НДС не предусмотрен </w:t>
            </w:r>
            <w:r w:rsidRPr="00D96AD3">
              <w:rPr>
                <w:b/>
              </w:rPr>
              <w:t xml:space="preserve"> </w:t>
            </w:r>
          </w:p>
        </w:tc>
      </w:tr>
      <w:tr w:rsidR="00D96AD3" w:rsidRPr="00D96AD3" w:rsidTr="00D96AD3">
        <w:trPr>
          <w:trHeight w:val="240"/>
        </w:trPr>
        <w:tc>
          <w:tcPr>
            <w:tcW w:w="466" w:type="dxa"/>
            <w:tcBorders>
              <w:top w:val="nil"/>
            </w:tcBorders>
          </w:tcPr>
          <w:p w:rsidR="00D96AD3" w:rsidRPr="00D96AD3" w:rsidRDefault="00D96AD3" w:rsidP="00D96AD3">
            <w:pPr>
              <w:widowControl w:val="0"/>
              <w:autoSpaceDE w:val="0"/>
              <w:autoSpaceDN w:val="0"/>
              <w:adjustRightInd w:val="0"/>
              <w:jc w:val="center"/>
            </w:pPr>
          </w:p>
        </w:tc>
        <w:tc>
          <w:tcPr>
            <w:tcW w:w="3737" w:type="dxa"/>
            <w:tcBorders>
              <w:top w:val="nil"/>
            </w:tcBorders>
          </w:tcPr>
          <w:p w:rsidR="00D96AD3" w:rsidRPr="00D96AD3" w:rsidRDefault="00D96AD3" w:rsidP="00D96AD3">
            <w:pPr>
              <w:widowControl w:val="0"/>
              <w:autoSpaceDE w:val="0"/>
              <w:autoSpaceDN w:val="0"/>
              <w:adjustRightInd w:val="0"/>
              <w:jc w:val="center"/>
            </w:pPr>
            <w:r w:rsidRPr="00D96AD3">
              <w:t>1</w:t>
            </w:r>
          </w:p>
        </w:tc>
        <w:tc>
          <w:tcPr>
            <w:tcW w:w="709" w:type="dxa"/>
            <w:tcBorders>
              <w:top w:val="nil"/>
            </w:tcBorders>
          </w:tcPr>
          <w:p w:rsidR="00D96AD3" w:rsidRPr="00D96AD3" w:rsidRDefault="00D96AD3" w:rsidP="00D96AD3">
            <w:pPr>
              <w:widowControl w:val="0"/>
              <w:autoSpaceDE w:val="0"/>
              <w:autoSpaceDN w:val="0"/>
              <w:adjustRightInd w:val="0"/>
              <w:jc w:val="center"/>
            </w:pPr>
            <w:r w:rsidRPr="00D96AD3">
              <w:t>2</w:t>
            </w:r>
          </w:p>
        </w:tc>
        <w:tc>
          <w:tcPr>
            <w:tcW w:w="1184" w:type="dxa"/>
            <w:tcBorders>
              <w:top w:val="nil"/>
            </w:tcBorders>
          </w:tcPr>
          <w:p w:rsidR="00D96AD3" w:rsidRPr="00D96AD3" w:rsidRDefault="00D96AD3" w:rsidP="00D96AD3">
            <w:pPr>
              <w:widowControl w:val="0"/>
              <w:autoSpaceDE w:val="0"/>
              <w:autoSpaceDN w:val="0"/>
              <w:adjustRightInd w:val="0"/>
              <w:jc w:val="center"/>
            </w:pPr>
            <w:r w:rsidRPr="00D96AD3">
              <w:t>3</w:t>
            </w:r>
          </w:p>
        </w:tc>
        <w:tc>
          <w:tcPr>
            <w:tcW w:w="1417" w:type="dxa"/>
            <w:tcBorders>
              <w:top w:val="nil"/>
            </w:tcBorders>
          </w:tcPr>
          <w:p w:rsidR="00D96AD3" w:rsidRPr="00D96AD3" w:rsidRDefault="00D96AD3" w:rsidP="00D96AD3">
            <w:pPr>
              <w:widowControl w:val="0"/>
              <w:autoSpaceDE w:val="0"/>
              <w:autoSpaceDN w:val="0"/>
              <w:adjustRightInd w:val="0"/>
              <w:jc w:val="center"/>
            </w:pPr>
            <w:r w:rsidRPr="00D96AD3">
              <w:t>4</w:t>
            </w:r>
          </w:p>
        </w:tc>
        <w:tc>
          <w:tcPr>
            <w:tcW w:w="1276" w:type="dxa"/>
            <w:tcBorders>
              <w:top w:val="nil"/>
            </w:tcBorders>
          </w:tcPr>
          <w:p w:rsidR="00D96AD3" w:rsidRPr="00D96AD3" w:rsidRDefault="00D96AD3" w:rsidP="00D96AD3">
            <w:pPr>
              <w:widowControl w:val="0"/>
              <w:autoSpaceDE w:val="0"/>
              <w:autoSpaceDN w:val="0"/>
              <w:adjustRightInd w:val="0"/>
              <w:jc w:val="center"/>
            </w:pPr>
            <w:r w:rsidRPr="00D96AD3">
              <w:t>6</w:t>
            </w:r>
          </w:p>
        </w:tc>
        <w:tc>
          <w:tcPr>
            <w:tcW w:w="2126" w:type="dxa"/>
            <w:tcBorders>
              <w:top w:val="nil"/>
            </w:tcBorders>
          </w:tcPr>
          <w:p w:rsidR="00D96AD3" w:rsidRPr="00D96AD3" w:rsidRDefault="00D96AD3" w:rsidP="00D96AD3">
            <w:pPr>
              <w:widowControl w:val="0"/>
              <w:autoSpaceDE w:val="0"/>
              <w:autoSpaceDN w:val="0"/>
              <w:adjustRightInd w:val="0"/>
              <w:jc w:val="center"/>
            </w:pPr>
            <w:r w:rsidRPr="00D96AD3">
              <w:t>7</w:t>
            </w:r>
          </w:p>
        </w:tc>
        <w:tc>
          <w:tcPr>
            <w:tcW w:w="1701" w:type="dxa"/>
            <w:tcBorders>
              <w:top w:val="nil"/>
            </w:tcBorders>
          </w:tcPr>
          <w:p w:rsidR="00D96AD3" w:rsidRPr="00D96AD3" w:rsidRDefault="00D96AD3" w:rsidP="00D96AD3">
            <w:pPr>
              <w:widowControl w:val="0"/>
              <w:autoSpaceDE w:val="0"/>
              <w:autoSpaceDN w:val="0"/>
              <w:adjustRightInd w:val="0"/>
              <w:jc w:val="center"/>
            </w:pPr>
            <w:r w:rsidRPr="00D96AD3">
              <w:t>8</w:t>
            </w:r>
          </w:p>
        </w:tc>
        <w:tc>
          <w:tcPr>
            <w:tcW w:w="1701" w:type="dxa"/>
            <w:tcBorders>
              <w:top w:val="nil"/>
            </w:tcBorders>
          </w:tcPr>
          <w:p w:rsidR="00D96AD3" w:rsidRPr="00D96AD3" w:rsidRDefault="00D96AD3" w:rsidP="00D96AD3">
            <w:pPr>
              <w:widowControl w:val="0"/>
              <w:autoSpaceDE w:val="0"/>
              <w:autoSpaceDN w:val="0"/>
              <w:adjustRightInd w:val="0"/>
              <w:jc w:val="center"/>
            </w:pPr>
            <w:r w:rsidRPr="00D96AD3">
              <w:t>9</w:t>
            </w:r>
          </w:p>
        </w:tc>
        <w:tc>
          <w:tcPr>
            <w:tcW w:w="1701" w:type="dxa"/>
            <w:tcBorders>
              <w:top w:val="nil"/>
            </w:tcBorders>
          </w:tcPr>
          <w:p w:rsidR="00D96AD3" w:rsidRPr="00D96AD3" w:rsidRDefault="00135DCC" w:rsidP="00D96AD3">
            <w:pPr>
              <w:widowControl w:val="0"/>
              <w:autoSpaceDE w:val="0"/>
              <w:autoSpaceDN w:val="0"/>
              <w:adjustRightInd w:val="0"/>
              <w:jc w:val="center"/>
            </w:pPr>
            <w:r>
              <w:t>10</w:t>
            </w:r>
          </w:p>
        </w:tc>
      </w:tr>
      <w:tr w:rsidR="00D96AD3" w:rsidRPr="00D96AD3" w:rsidTr="00D96AD3">
        <w:trPr>
          <w:trHeight w:val="174"/>
        </w:trPr>
        <w:tc>
          <w:tcPr>
            <w:tcW w:w="466" w:type="dxa"/>
            <w:tcBorders>
              <w:top w:val="nil"/>
            </w:tcBorders>
          </w:tcPr>
          <w:p w:rsidR="00D96AD3" w:rsidRPr="00D96AD3" w:rsidRDefault="00D96AD3" w:rsidP="00D96AD3">
            <w:pPr>
              <w:widowControl w:val="0"/>
              <w:autoSpaceDE w:val="0"/>
              <w:autoSpaceDN w:val="0"/>
              <w:adjustRightInd w:val="0"/>
              <w:jc w:val="both"/>
              <w:rPr>
                <w:sz w:val="20"/>
                <w:szCs w:val="20"/>
              </w:rPr>
            </w:pPr>
            <w:r w:rsidRPr="00D96AD3">
              <w:rPr>
                <w:sz w:val="20"/>
                <w:szCs w:val="20"/>
              </w:rPr>
              <w:t>1</w:t>
            </w:r>
          </w:p>
        </w:tc>
        <w:tc>
          <w:tcPr>
            <w:tcW w:w="3737" w:type="dxa"/>
            <w:tcBorders>
              <w:top w:val="nil"/>
            </w:tcBorders>
          </w:tcPr>
          <w:p w:rsidR="00D96AD3" w:rsidRPr="00D96AD3" w:rsidRDefault="00D96AD3" w:rsidP="00D96AD3">
            <w:pPr>
              <w:widowControl w:val="0"/>
              <w:autoSpaceDE w:val="0"/>
              <w:autoSpaceDN w:val="0"/>
              <w:adjustRightInd w:val="0"/>
              <w:rPr>
                <w:sz w:val="20"/>
                <w:szCs w:val="20"/>
              </w:rPr>
            </w:pPr>
            <w:r w:rsidRPr="00D96AD3">
              <w:rPr>
                <w:sz w:val="20"/>
                <w:szCs w:val="20"/>
              </w:rPr>
              <w:t xml:space="preserve">Держатель моющих насадок </w:t>
            </w:r>
            <w:proofErr w:type="spellStart"/>
            <w:r w:rsidRPr="00D96AD3">
              <w:rPr>
                <w:sz w:val="20"/>
                <w:szCs w:val="20"/>
              </w:rPr>
              <w:t>УльтраСпид</w:t>
            </w:r>
            <w:proofErr w:type="spellEnd"/>
            <w:r w:rsidRPr="00D96AD3">
              <w:rPr>
                <w:sz w:val="20"/>
                <w:szCs w:val="20"/>
              </w:rPr>
              <w:t xml:space="preserve"> Мини</w:t>
            </w:r>
          </w:p>
        </w:tc>
        <w:tc>
          <w:tcPr>
            <w:tcW w:w="709" w:type="dxa"/>
            <w:tcBorders>
              <w:top w:val="nil"/>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Шт.</w:t>
            </w:r>
          </w:p>
        </w:tc>
        <w:tc>
          <w:tcPr>
            <w:tcW w:w="1184" w:type="dxa"/>
            <w:tcBorders>
              <w:top w:val="nil"/>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25</w:t>
            </w:r>
          </w:p>
        </w:tc>
        <w:tc>
          <w:tcPr>
            <w:tcW w:w="1417" w:type="dxa"/>
            <w:tcBorders>
              <w:top w:val="nil"/>
            </w:tcBorders>
          </w:tcPr>
          <w:p w:rsidR="00D96AD3" w:rsidRPr="00D96AD3" w:rsidRDefault="00D96AD3" w:rsidP="00D96AD3">
            <w:pPr>
              <w:widowControl w:val="0"/>
              <w:autoSpaceDE w:val="0"/>
              <w:autoSpaceDN w:val="0"/>
              <w:adjustRightInd w:val="0"/>
              <w:jc w:val="center"/>
              <w:rPr>
                <w:sz w:val="20"/>
                <w:szCs w:val="20"/>
              </w:rPr>
            </w:pPr>
            <w:proofErr w:type="spellStart"/>
            <w:r w:rsidRPr="00D96AD3">
              <w:rPr>
                <w:sz w:val="20"/>
                <w:szCs w:val="20"/>
              </w:rPr>
              <w:t>Vileda</w:t>
            </w:r>
            <w:proofErr w:type="spellEnd"/>
          </w:p>
        </w:tc>
        <w:tc>
          <w:tcPr>
            <w:tcW w:w="1276" w:type="dxa"/>
            <w:tcBorders>
              <w:top w:val="nil"/>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517556</w:t>
            </w:r>
          </w:p>
          <w:p w:rsidR="00D96AD3" w:rsidRPr="00D96AD3" w:rsidRDefault="00D96AD3" w:rsidP="00D96AD3">
            <w:pPr>
              <w:widowControl w:val="0"/>
              <w:autoSpaceDE w:val="0"/>
              <w:autoSpaceDN w:val="0"/>
              <w:adjustRightInd w:val="0"/>
              <w:jc w:val="center"/>
              <w:rPr>
                <w:sz w:val="20"/>
                <w:szCs w:val="20"/>
              </w:rPr>
            </w:pPr>
            <w:r w:rsidRPr="00D96AD3">
              <w:rPr>
                <w:sz w:val="20"/>
                <w:szCs w:val="20"/>
              </w:rPr>
              <w:t>/129619</w:t>
            </w:r>
          </w:p>
        </w:tc>
        <w:tc>
          <w:tcPr>
            <w:tcW w:w="2126" w:type="dxa"/>
            <w:tcBorders>
              <w:top w:val="nil"/>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34 см</w:t>
            </w:r>
          </w:p>
        </w:tc>
        <w:tc>
          <w:tcPr>
            <w:tcW w:w="1701" w:type="dxa"/>
            <w:tcBorders>
              <w:top w:val="nil"/>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tcBorders>
          </w:tcPr>
          <w:p w:rsidR="00D96AD3" w:rsidRPr="00D96AD3" w:rsidRDefault="00D96AD3" w:rsidP="00D96AD3">
            <w:pPr>
              <w:widowControl w:val="0"/>
              <w:autoSpaceDE w:val="0"/>
              <w:autoSpaceDN w:val="0"/>
              <w:adjustRightInd w:val="0"/>
              <w:jc w:val="center"/>
              <w:rPr>
                <w:sz w:val="20"/>
                <w:szCs w:val="20"/>
              </w:rPr>
            </w:pPr>
          </w:p>
        </w:tc>
      </w:tr>
      <w:tr w:rsidR="00D96AD3" w:rsidRPr="00D96AD3" w:rsidTr="00D96AD3">
        <w:trPr>
          <w:trHeight w:val="240"/>
        </w:trPr>
        <w:tc>
          <w:tcPr>
            <w:tcW w:w="466" w:type="dxa"/>
            <w:tcBorders>
              <w:top w:val="nil"/>
              <w:bottom w:val="single" w:sz="4" w:space="0" w:color="auto"/>
            </w:tcBorders>
          </w:tcPr>
          <w:p w:rsidR="00D96AD3" w:rsidRPr="00D96AD3" w:rsidRDefault="00D96AD3" w:rsidP="00D96AD3">
            <w:pPr>
              <w:widowControl w:val="0"/>
              <w:autoSpaceDE w:val="0"/>
              <w:autoSpaceDN w:val="0"/>
              <w:adjustRightInd w:val="0"/>
              <w:jc w:val="both"/>
              <w:rPr>
                <w:sz w:val="20"/>
                <w:szCs w:val="20"/>
              </w:rPr>
            </w:pPr>
            <w:r w:rsidRPr="00D96AD3">
              <w:rPr>
                <w:sz w:val="20"/>
                <w:szCs w:val="20"/>
              </w:rPr>
              <w:t>2</w:t>
            </w:r>
          </w:p>
        </w:tc>
        <w:tc>
          <w:tcPr>
            <w:tcW w:w="3737" w:type="dxa"/>
            <w:tcBorders>
              <w:top w:val="nil"/>
              <w:bottom w:val="single" w:sz="4" w:space="0" w:color="auto"/>
            </w:tcBorders>
          </w:tcPr>
          <w:p w:rsidR="00D96AD3" w:rsidRPr="00D96AD3" w:rsidRDefault="00D96AD3" w:rsidP="00D96AD3">
            <w:pPr>
              <w:widowControl w:val="0"/>
              <w:autoSpaceDE w:val="0"/>
              <w:autoSpaceDN w:val="0"/>
              <w:adjustRightInd w:val="0"/>
              <w:rPr>
                <w:sz w:val="20"/>
                <w:szCs w:val="20"/>
              </w:rPr>
            </w:pPr>
            <w:r w:rsidRPr="00D96AD3">
              <w:rPr>
                <w:sz w:val="20"/>
                <w:szCs w:val="20"/>
              </w:rPr>
              <w:t xml:space="preserve">Ручка телескопическая </w:t>
            </w:r>
            <w:proofErr w:type="spellStart"/>
            <w:r w:rsidRPr="00D96AD3">
              <w:rPr>
                <w:sz w:val="20"/>
                <w:szCs w:val="20"/>
              </w:rPr>
              <w:t>УльтраСпид</w:t>
            </w:r>
            <w:proofErr w:type="spellEnd"/>
            <w:r w:rsidRPr="00D96AD3">
              <w:rPr>
                <w:sz w:val="20"/>
                <w:szCs w:val="20"/>
              </w:rPr>
              <w:t xml:space="preserve"> Мини</w:t>
            </w:r>
          </w:p>
        </w:tc>
        <w:tc>
          <w:tcPr>
            <w:tcW w:w="709"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Шт.</w:t>
            </w:r>
          </w:p>
        </w:tc>
        <w:tc>
          <w:tcPr>
            <w:tcW w:w="1184"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25</w:t>
            </w:r>
          </w:p>
        </w:tc>
        <w:tc>
          <w:tcPr>
            <w:tcW w:w="1417"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roofErr w:type="spellStart"/>
            <w:r w:rsidRPr="00D96AD3">
              <w:rPr>
                <w:sz w:val="20"/>
                <w:szCs w:val="20"/>
              </w:rPr>
              <w:t>Vileda</w:t>
            </w:r>
            <w:proofErr w:type="spellEnd"/>
          </w:p>
        </w:tc>
        <w:tc>
          <w:tcPr>
            <w:tcW w:w="127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526693/</w:t>
            </w:r>
          </w:p>
          <w:p w:rsidR="00D96AD3" w:rsidRPr="00D96AD3" w:rsidRDefault="00D96AD3" w:rsidP="00D96AD3">
            <w:pPr>
              <w:widowControl w:val="0"/>
              <w:autoSpaceDE w:val="0"/>
              <w:autoSpaceDN w:val="0"/>
              <w:adjustRightInd w:val="0"/>
              <w:jc w:val="center"/>
              <w:rPr>
                <w:sz w:val="20"/>
                <w:szCs w:val="20"/>
              </w:rPr>
            </w:pPr>
            <w:r w:rsidRPr="00D96AD3">
              <w:rPr>
                <w:sz w:val="20"/>
                <w:szCs w:val="20"/>
              </w:rPr>
              <w:t>517304</w:t>
            </w:r>
          </w:p>
        </w:tc>
        <w:tc>
          <w:tcPr>
            <w:tcW w:w="212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80-140см</w:t>
            </w: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r>
      <w:tr w:rsidR="00D96AD3" w:rsidRPr="00D96AD3" w:rsidTr="00D96AD3">
        <w:trPr>
          <w:trHeight w:val="439"/>
        </w:trPr>
        <w:tc>
          <w:tcPr>
            <w:tcW w:w="466" w:type="dxa"/>
            <w:tcBorders>
              <w:top w:val="nil"/>
              <w:bottom w:val="single" w:sz="4" w:space="0" w:color="auto"/>
            </w:tcBorders>
          </w:tcPr>
          <w:p w:rsidR="00D96AD3" w:rsidRPr="00D96AD3" w:rsidRDefault="00D96AD3" w:rsidP="00D96AD3">
            <w:pPr>
              <w:widowControl w:val="0"/>
              <w:autoSpaceDE w:val="0"/>
              <w:autoSpaceDN w:val="0"/>
              <w:adjustRightInd w:val="0"/>
              <w:jc w:val="both"/>
              <w:rPr>
                <w:sz w:val="20"/>
                <w:szCs w:val="20"/>
              </w:rPr>
            </w:pPr>
            <w:r w:rsidRPr="00D96AD3">
              <w:rPr>
                <w:sz w:val="20"/>
                <w:szCs w:val="20"/>
              </w:rPr>
              <w:t>3</w:t>
            </w:r>
          </w:p>
        </w:tc>
        <w:tc>
          <w:tcPr>
            <w:tcW w:w="3737" w:type="dxa"/>
            <w:tcBorders>
              <w:top w:val="nil"/>
              <w:bottom w:val="single" w:sz="4" w:space="0" w:color="auto"/>
            </w:tcBorders>
          </w:tcPr>
          <w:p w:rsidR="00D96AD3" w:rsidRPr="00D96AD3" w:rsidRDefault="00D96AD3" w:rsidP="00D96AD3">
            <w:pPr>
              <w:widowControl w:val="0"/>
              <w:autoSpaceDE w:val="0"/>
              <w:autoSpaceDN w:val="0"/>
              <w:adjustRightInd w:val="0"/>
              <w:rPr>
                <w:sz w:val="20"/>
                <w:szCs w:val="20"/>
              </w:rPr>
            </w:pPr>
            <w:proofErr w:type="spellStart"/>
            <w:r w:rsidRPr="00D96AD3">
              <w:rPr>
                <w:sz w:val="20"/>
                <w:szCs w:val="20"/>
              </w:rPr>
              <w:t>Моп</w:t>
            </w:r>
            <w:proofErr w:type="spellEnd"/>
            <w:r w:rsidRPr="00D96AD3">
              <w:rPr>
                <w:sz w:val="20"/>
                <w:szCs w:val="20"/>
              </w:rPr>
              <w:t xml:space="preserve"> Микро </w:t>
            </w:r>
            <w:proofErr w:type="spellStart"/>
            <w:r w:rsidRPr="00D96AD3">
              <w:rPr>
                <w:sz w:val="20"/>
                <w:szCs w:val="20"/>
              </w:rPr>
              <w:t>Лайт</w:t>
            </w:r>
            <w:proofErr w:type="spellEnd"/>
            <w:r w:rsidRPr="00D96AD3">
              <w:rPr>
                <w:sz w:val="20"/>
                <w:szCs w:val="20"/>
              </w:rPr>
              <w:t xml:space="preserve"> </w:t>
            </w:r>
            <w:proofErr w:type="spellStart"/>
            <w:r w:rsidRPr="00D96AD3">
              <w:rPr>
                <w:sz w:val="20"/>
                <w:szCs w:val="20"/>
              </w:rPr>
              <w:t>УльтраСпид</w:t>
            </w:r>
            <w:proofErr w:type="spellEnd"/>
            <w:r w:rsidRPr="00D96AD3">
              <w:rPr>
                <w:sz w:val="20"/>
                <w:szCs w:val="20"/>
              </w:rPr>
              <w:t xml:space="preserve"> Мини</w:t>
            </w:r>
          </w:p>
        </w:tc>
        <w:tc>
          <w:tcPr>
            <w:tcW w:w="709"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Шт.</w:t>
            </w:r>
          </w:p>
        </w:tc>
        <w:tc>
          <w:tcPr>
            <w:tcW w:w="1184"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50</w:t>
            </w:r>
          </w:p>
        </w:tc>
        <w:tc>
          <w:tcPr>
            <w:tcW w:w="1417"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roofErr w:type="spellStart"/>
            <w:r w:rsidRPr="00D96AD3">
              <w:rPr>
                <w:sz w:val="20"/>
                <w:szCs w:val="20"/>
              </w:rPr>
              <w:t>Vileda</w:t>
            </w:r>
            <w:proofErr w:type="spellEnd"/>
          </w:p>
        </w:tc>
        <w:tc>
          <w:tcPr>
            <w:tcW w:w="127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517278</w:t>
            </w:r>
          </w:p>
          <w:p w:rsidR="00D96AD3" w:rsidRPr="00D96AD3" w:rsidRDefault="00D96AD3" w:rsidP="00D96AD3">
            <w:pPr>
              <w:widowControl w:val="0"/>
              <w:autoSpaceDE w:val="0"/>
              <w:autoSpaceDN w:val="0"/>
              <w:adjustRightInd w:val="0"/>
              <w:jc w:val="center"/>
              <w:rPr>
                <w:sz w:val="20"/>
                <w:szCs w:val="20"/>
              </w:rPr>
            </w:pPr>
            <w:r w:rsidRPr="00D96AD3">
              <w:rPr>
                <w:sz w:val="20"/>
                <w:szCs w:val="20"/>
              </w:rPr>
              <w:t>/129620</w:t>
            </w:r>
          </w:p>
        </w:tc>
        <w:tc>
          <w:tcPr>
            <w:tcW w:w="212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34см, белый</w:t>
            </w: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r>
      <w:tr w:rsidR="00D96AD3" w:rsidRPr="00D96AD3" w:rsidTr="00D96AD3">
        <w:trPr>
          <w:trHeight w:val="240"/>
        </w:trPr>
        <w:tc>
          <w:tcPr>
            <w:tcW w:w="466" w:type="dxa"/>
            <w:tcBorders>
              <w:top w:val="nil"/>
              <w:bottom w:val="single" w:sz="4" w:space="0" w:color="auto"/>
            </w:tcBorders>
          </w:tcPr>
          <w:p w:rsidR="00D96AD3" w:rsidRPr="00D96AD3" w:rsidRDefault="00D96AD3" w:rsidP="00D96AD3">
            <w:pPr>
              <w:widowControl w:val="0"/>
              <w:autoSpaceDE w:val="0"/>
              <w:autoSpaceDN w:val="0"/>
              <w:adjustRightInd w:val="0"/>
              <w:jc w:val="both"/>
              <w:rPr>
                <w:sz w:val="20"/>
                <w:szCs w:val="20"/>
              </w:rPr>
            </w:pPr>
            <w:r w:rsidRPr="00D96AD3">
              <w:rPr>
                <w:sz w:val="20"/>
                <w:szCs w:val="20"/>
              </w:rPr>
              <w:t>4</w:t>
            </w:r>
          </w:p>
        </w:tc>
        <w:tc>
          <w:tcPr>
            <w:tcW w:w="3737" w:type="dxa"/>
            <w:tcBorders>
              <w:top w:val="nil"/>
              <w:bottom w:val="single" w:sz="4" w:space="0" w:color="auto"/>
            </w:tcBorders>
          </w:tcPr>
          <w:p w:rsidR="00D96AD3" w:rsidRPr="00D96AD3" w:rsidRDefault="00D96AD3" w:rsidP="00D96AD3">
            <w:pPr>
              <w:widowControl w:val="0"/>
              <w:autoSpaceDE w:val="0"/>
              <w:autoSpaceDN w:val="0"/>
              <w:adjustRightInd w:val="0"/>
              <w:rPr>
                <w:sz w:val="20"/>
                <w:szCs w:val="20"/>
              </w:rPr>
            </w:pPr>
            <w:r w:rsidRPr="00D96AD3">
              <w:rPr>
                <w:sz w:val="20"/>
                <w:szCs w:val="20"/>
              </w:rPr>
              <w:t>Щетка-утюжок Макси</w:t>
            </w:r>
          </w:p>
        </w:tc>
        <w:tc>
          <w:tcPr>
            <w:tcW w:w="709"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Шт.</w:t>
            </w:r>
          </w:p>
        </w:tc>
        <w:tc>
          <w:tcPr>
            <w:tcW w:w="1184"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25</w:t>
            </w:r>
          </w:p>
        </w:tc>
        <w:tc>
          <w:tcPr>
            <w:tcW w:w="1417"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27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212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Пластик</w:t>
            </w: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r>
      <w:tr w:rsidR="00D96AD3" w:rsidRPr="00D96AD3" w:rsidTr="00D96AD3">
        <w:trPr>
          <w:trHeight w:val="240"/>
        </w:trPr>
        <w:tc>
          <w:tcPr>
            <w:tcW w:w="466" w:type="dxa"/>
            <w:tcBorders>
              <w:top w:val="nil"/>
              <w:bottom w:val="single" w:sz="4" w:space="0" w:color="auto"/>
            </w:tcBorders>
          </w:tcPr>
          <w:p w:rsidR="00D96AD3" w:rsidRPr="00D96AD3" w:rsidRDefault="00D96AD3" w:rsidP="00D96AD3">
            <w:pPr>
              <w:widowControl w:val="0"/>
              <w:autoSpaceDE w:val="0"/>
              <w:autoSpaceDN w:val="0"/>
              <w:adjustRightInd w:val="0"/>
              <w:jc w:val="both"/>
              <w:rPr>
                <w:sz w:val="20"/>
                <w:szCs w:val="20"/>
              </w:rPr>
            </w:pPr>
            <w:r w:rsidRPr="00D96AD3">
              <w:rPr>
                <w:sz w:val="20"/>
                <w:szCs w:val="20"/>
              </w:rPr>
              <w:t>5</w:t>
            </w:r>
          </w:p>
        </w:tc>
        <w:tc>
          <w:tcPr>
            <w:tcW w:w="3737" w:type="dxa"/>
            <w:tcBorders>
              <w:top w:val="nil"/>
              <w:bottom w:val="single" w:sz="4" w:space="0" w:color="auto"/>
            </w:tcBorders>
          </w:tcPr>
          <w:p w:rsidR="00D96AD3" w:rsidRPr="00D96AD3" w:rsidRDefault="00D96AD3" w:rsidP="00D96AD3">
            <w:pPr>
              <w:widowControl w:val="0"/>
              <w:autoSpaceDE w:val="0"/>
              <w:autoSpaceDN w:val="0"/>
              <w:adjustRightInd w:val="0"/>
              <w:rPr>
                <w:sz w:val="20"/>
                <w:szCs w:val="20"/>
              </w:rPr>
            </w:pPr>
            <w:r w:rsidRPr="00D96AD3">
              <w:rPr>
                <w:sz w:val="20"/>
                <w:szCs w:val="20"/>
              </w:rPr>
              <w:t xml:space="preserve">Щетка-метла </w:t>
            </w:r>
            <w:proofErr w:type="spellStart"/>
            <w:r w:rsidRPr="00D96AD3">
              <w:rPr>
                <w:sz w:val="20"/>
                <w:szCs w:val="20"/>
              </w:rPr>
              <w:t>Ориджинал</w:t>
            </w:r>
            <w:proofErr w:type="spellEnd"/>
            <w:r w:rsidRPr="00D96AD3">
              <w:rPr>
                <w:sz w:val="20"/>
                <w:szCs w:val="20"/>
              </w:rPr>
              <w:t xml:space="preserve"> для улицы</w:t>
            </w:r>
          </w:p>
        </w:tc>
        <w:tc>
          <w:tcPr>
            <w:tcW w:w="709"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Шт.</w:t>
            </w:r>
          </w:p>
        </w:tc>
        <w:tc>
          <w:tcPr>
            <w:tcW w:w="1184"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10</w:t>
            </w:r>
          </w:p>
        </w:tc>
        <w:tc>
          <w:tcPr>
            <w:tcW w:w="1417"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27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SV3967</w:t>
            </w:r>
          </w:p>
        </w:tc>
        <w:tc>
          <w:tcPr>
            <w:tcW w:w="212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Пластик, 330 мм</w:t>
            </w: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r>
      <w:tr w:rsidR="00D96AD3" w:rsidRPr="00D96AD3" w:rsidTr="00D96AD3">
        <w:trPr>
          <w:trHeight w:val="240"/>
        </w:trPr>
        <w:tc>
          <w:tcPr>
            <w:tcW w:w="466" w:type="dxa"/>
            <w:tcBorders>
              <w:top w:val="nil"/>
              <w:bottom w:val="single" w:sz="4" w:space="0" w:color="auto"/>
            </w:tcBorders>
          </w:tcPr>
          <w:p w:rsidR="00D96AD3" w:rsidRPr="00D96AD3" w:rsidRDefault="00D96AD3" w:rsidP="00D96AD3">
            <w:pPr>
              <w:widowControl w:val="0"/>
              <w:autoSpaceDE w:val="0"/>
              <w:autoSpaceDN w:val="0"/>
              <w:adjustRightInd w:val="0"/>
              <w:jc w:val="both"/>
              <w:rPr>
                <w:sz w:val="20"/>
                <w:szCs w:val="20"/>
              </w:rPr>
            </w:pPr>
            <w:r w:rsidRPr="00D96AD3">
              <w:rPr>
                <w:sz w:val="20"/>
                <w:szCs w:val="20"/>
              </w:rPr>
              <w:t>6</w:t>
            </w:r>
          </w:p>
        </w:tc>
        <w:tc>
          <w:tcPr>
            <w:tcW w:w="3737" w:type="dxa"/>
            <w:tcBorders>
              <w:top w:val="nil"/>
              <w:bottom w:val="single" w:sz="4" w:space="0" w:color="auto"/>
            </w:tcBorders>
          </w:tcPr>
          <w:p w:rsidR="00D96AD3" w:rsidRPr="00D96AD3" w:rsidRDefault="00D96AD3" w:rsidP="00D96AD3">
            <w:pPr>
              <w:widowControl w:val="0"/>
              <w:autoSpaceDE w:val="0"/>
              <w:autoSpaceDN w:val="0"/>
              <w:adjustRightInd w:val="0"/>
              <w:rPr>
                <w:sz w:val="20"/>
                <w:szCs w:val="20"/>
              </w:rPr>
            </w:pPr>
            <w:r w:rsidRPr="00D96AD3">
              <w:rPr>
                <w:sz w:val="20"/>
                <w:szCs w:val="20"/>
              </w:rPr>
              <w:t>Рукоятка для швабры</w:t>
            </w:r>
          </w:p>
        </w:tc>
        <w:tc>
          <w:tcPr>
            <w:tcW w:w="709"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Шт.</w:t>
            </w:r>
          </w:p>
        </w:tc>
        <w:tc>
          <w:tcPr>
            <w:tcW w:w="1184"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10</w:t>
            </w:r>
          </w:p>
        </w:tc>
        <w:tc>
          <w:tcPr>
            <w:tcW w:w="1417"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27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SV3062</w:t>
            </w:r>
          </w:p>
        </w:tc>
        <w:tc>
          <w:tcPr>
            <w:tcW w:w="212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1200мм, хромированная</w:t>
            </w: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r>
      <w:tr w:rsidR="00D96AD3" w:rsidRPr="00D96AD3" w:rsidTr="00D96AD3">
        <w:trPr>
          <w:trHeight w:val="240"/>
        </w:trPr>
        <w:tc>
          <w:tcPr>
            <w:tcW w:w="466" w:type="dxa"/>
            <w:tcBorders>
              <w:top w:val="nil"/>
              <w:bottom w:val="single" w:sz="4" w:space="0" w:color="auto"/>
            </w:tcBorders>
          </w:tcPr>
          <w:p w:rsidR="00D96AD3" w:rsidRPr="00D96AD3" w:rsidRDefault="00D96AD3" w:rsidP="00D96AD3">
            <w:pPr>
              <w:widowControl w:val="0"/>
              <w:autoSpaceDE w:val="0"/>
              <w:autoSpaceDN w:val="0"/>
              <w:adjustRightInd w:val="0"/>
              <w:jc w:val="both"/>
              <w:rPr>
                <w:sz w:val="20"/>
                <w:szCs w:val="20"/>
              </w:rPr>
            </w:pPr>
            <w:r w:rsidRPr="00D96AD3">
              <w:rPr>
                <w:sz w:val="20"/>
                <w:szCs w:val="20"/>
              </w:rPr>
              <w:t>7</w:t>
            </w:r>
          </w:p>
        </w:tc>
        <w:tc>
          <w:tcPr>
            <w:tcW w:w="3737" w:type="dxa"/>
            <w:tcBorders>
              <w:top w:val="nil"/>
              <w:bottom w:val="single" w:sz="4" w:space="0" w:color="auto"/>
            </w:tcBorders>
          </w:tcPr>
          <w:p w:rsidR="00D96AD3" w:rsidRPr="00D96AD3" w:rsidRDefault="00D96AD3" w:rsidP="00D96AD3">
            <w:pPr>
              <w:widowControl w:val="0"/>
              <w:autoSpaceDE w:val="0"/>
              <w:autoSpaceDN w:val="0"/>
              <w:adjustRightInd w:val="0"/>
              <w:rPr>
                <w:sz w:val="20"/>
                <w:szCs w:val="20"/>
              </w:rPr>
            </w:pPr>
            <w:r w:rsidRPr="00D96AD3">
              <w:rPr>
                <w:sz w:val="20"/>
                <w:szCs w:val="20"/>
              </w:rPr>
              <w:t xml:space="preserve">Губки </w:t>
            </w:r>
            <w:proofErr w:type="spellStart"/>
            <w:r w:rsidRPr="00D96AD3">
              <w:rPr>
                <w:sz w:val="20"/>
                <w:szCs w:val="20"/>
              </w:rPr>
              <w:t>скрабы</w:t>
            </w:r>
            <w:proofErr w:type="spellEnd"/>
            <w:r w:rsidRPr="00D96AD3">
              <w:rPr>
                <w:sz w:val="20"/>
                <w:szCs w:val="20"/>
              </w:rPr>
              <w:t xml:space="preserve"> для посуды Макси СУПЕР</w:t>
            </w:r>
          </w:p>
        </w:tc>
        <w:tc>
          <w:tcPr>
            <w:tcW w:w="709"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Шт.</w:t>
            </w:r>
          </w:p>
        </w:tc>
        <w:tc>
          <w:tcPr>
            <w:tcW w:w="1184"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200</w:t>
            </w:r>
          </w:p>
        </w:tc>
        <w:tc>
          <w:tcPr>
            <w:tcW w:w="1417"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VCLEAN</w:t>
            </w:r>
          </w:p>
        </w:tc>
        <w:tc>
          <w:tcPr>
            <w:tcW w:w="127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15133820</w:t>
            </w:r>
          </w:p>
        </w:tc>
        <w:tc>
          <w:tcPr>
            <w:tcW w:w="212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 xml:space="preserve">9.5х6.5х3 </w:t>
            </w:r>
            <w:proofErr w:type="spellStart"/>
            <w:r w:rsidRPr="00D96AD3">
              <w:rPr>
                <w:sz w:val="20"/>
                <w:szCs w:val="20"/>
              </w:rPr>
              <w:t>поролон+абразив</w:t>
            </w:r>
            <w:proofErr w:type="spellEnd"/>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r>
      <w:tr w:rsidR="00D96AD3" w:rsidRPr="00D96AD3" w:rsidTr="00D96AD3">
        <w:trPr>
          <w:trHeight w:val="240"/>
        </w:trPr>
        <w:tc>
          <w:tcPr>
            <w:tcW w:w="466" w:type="dxa"/>
            <w:tcBorders>
              <w:top w:val="nil"/>
              <w:bottom w:val="single" w:sz="4" w:space="0" w:color="auto"/>
            </w:tcBorders>
          </w:tcPr>
          <w:p w:rsidR="00D96AD3" w:rsidRPr="00D96AD3" w:rsidRDefault="00D96AD3" w:rsidP="00D96AD3">
            <w:pPr>
              <w:widowControl w:val="0"/>
              <w:autoSpaceDE w:val="0"/>
              <w:autoSpaceDN w:val="0"/>
              <w:adjustRightInd w:val="0"/>
              <w:jc w:val="both"/>
              <w:rPr>
                <w:sz w:val="20"/>
                <w:szCs w:val="20"/>
              </w:rPr>
            </w:pPr>
            <w:r w:rsidRPr="00D96AD3">
              <w:rPr>
                <w:sz w:val="20"/>
                <w:szCs w:val="20"/>
              </w:rPr>
              <w:t>8</w:t>
            </w:r>
          </w:p>
        </w:tc>
        <w:tc>
          <w:tcPr>
            <w:tcW w:w="3737" w:type="dxa"/>
            <w:tcBorders>
              <w:top w:val="nil"/>
              <w:bottom w:val="single" w:sz="4" w:space="0" w:color="auto"/>
            </w:tcBorders>
          </w:tcPr>
          <w:p w:rsidR="00D96AD3" w:rsidRPr="00D96AD3" w:rsidRDefault="00D96AD3" w:rsidP="00D96AD3">
            <w:pPr>
              <w:widowControl w:val="0"/>
              <w:autoSpaceDE w:val="0"/>
              <w:autoSpaceDN w:val="0"/>
              <w:adjustRightInd w:val="0"/>
              <w:rPr>
                <w:sz w:val="20"/>
                <w:szCs w:val="20"/>
              </w:rPr>
            </w:pPr>
            <w:r w:rsidRPr="00D96AD3">
              <w:rPr>
                <w:sz w:val="20"/>
                <w:szCs w:val="20"/>
              </w:rPr>
              <w:t>Полотно вафельное</w:t>
            </w:r>
          </w:p>
        </w:tc>
        <w:tc>
          <w:tcPr>
            <w:tcW w:w="709"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м.</w:t>
            </w:r>
          </w:p>
        </w:tc>
        <w:tc>
          <w:tcPr>
            <w:tcW w:w="1184"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360</w:t>
            </w:r>
          </w:p>
        </w:tc>
        <w:tc>
          <w:tcPr>
            <w:tcW w:w="1417"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27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212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Ширина 45см, 200г/м2</w:t>
            </w: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r>
      <w:tr w:rsidR="00D96AD3" w:rsidRPr="00D96AD3" w:rsidTr="00D96AD3">
        <w:trPr>
          <w:trHeight w:val="240"/>
        </w:trPr>
        <w:tc>
          <w:tcPr>
            <w:tcW w:w="466" w:type="dxa"/>
            <w:tcBorders>
              <w:top w:val="nil"/>
              <w:bottom w:val="single" w:sz="4" w:space="0" w:color="auto"/>
            </w:tcBorders>
          </w:tcPr>
          <w:p w:rsidR="00D96AD3" w:rsidRPr="00D96AD3" w:rsidRDefault="00D96AD3" w:rsidP="00D96AD3">
            <w:pPr>
              <w:widowControl w:val="0"/>
              <w:autoSpaceDE w:val="0"/>
              <w:autoSpaceDN w:val="0"/>
              <w:adjustRightInd w:val="0"/>
              <w:jc w:val="both"/>
              <w:rPr>
                <w:sz w:val="20"/>
                <w:szCs w:val="20"/>
              </w:rPr>
            </w:pPr>
            <w:r w:rsidRPr="00D96AD3">
              <w:rPr>
                <w:sz w:val="20"/>
                <w:szCs w:val="20"/>
              </w:rPr>
              <w:t>9</w:t>
            </w:r>
          </w:p>
        </w:tc>
        <w:tc>
          <w:tcPr>
            <w:tcW w:w="3737" w:type="dxa"/>
            <w:tcBorders>
              <w:top w:val="nil"/>
              <w:bottom w:val="single" w:sz="4" w:space="0" w:color="auto"/>
            </w:tcBorders>
          </w:tcPr>
          <w:p w:rsidR="00D96AD3" w:rsidRPr="00D96AD3" w:rsidRDefault="00D96AD3" w:rsidP="00D96AD3">
            <w:pPr>
              <w:widowControl w:val="0"/>
              <w:autoSpaceDE w:val="0"/>
              <w:autoSpaceDN w:val="0"/>
              <w:adjustRightInd w:val="0"/>
              <w:rPr>
                <w:sz w:val="20"/>
                <w:szCs w:val="20"/>
              </w:rPr>
            </w:pPr>
            <w:r w:rsidRPr="00D96AD3">
              <w:rPr>
                <w:sz w:val="20"/>
                <w:szCs w:val="20"/>
              </w:rPr>
              <w:t xml:space="preserve">Салфетки </w:t>
            </w:r>
            <w:proofErr w:type="spellStart"/>
            <w:r w:rsidRPr="00D96AD3">
              <w:rPr>
                <w:sz w:val="20"/>
                <w:szCs w:val="20"/>
              </w:rPr>
              <w:t>МикроТафф</w:t>
            </w:r>
            <w:proofErr w:type="spellEnd"/>
            <w:r w:rsidRPr="00D96AD3">
              <w:rPr>
                <w:sz w:val="20"/>
                <w:szCs w:val="20"/>
              </w:rPr>
              <w:t xml:space="preserve"> </w:t>
            </w:r>
            <w:proofErr w:type="spellStart"/>
            <w:r w:rsidRPr="00D96AD3">
              <w:rPr>
                <w:sz w:val="20"/>
                <w:szCs w:val="20"/>
              </w:rPr>
              <w:t>Бэйс</w:t>
            </w:r>
            <w:proofErr w:type="spellEnd"/>
          </w:p>
        </w:tc>
        <w:tc>
          <w:tcPr>
            <w:tcW w:w="709"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Шт.</w:t>
            </w:r>
          </w:p>
        </w:tc>
        <w:tc>
          <w:tcPr>
            <w:tcW w:w="1184"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200</w:t>
            </w:r>
          </w:p>
        </w:tc>
        <w:tc>
          <w:tcPr>
            <w:tcW w:w="1417"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roofErr w:type="spellStart"/>
            <w:r w:rsidRPr="00D96AD3">
              <w:rPr>
                <w:sz w:val="20"/>
                <w:szCs w:val="20"/>
              </w:rPr>
              <w:t>Vileda</w:t>
            </w:r>
            <w:proofErr w:type="spellEnd"/>
          </w:p>
        </w:tc>
        <w:tc>
          <w:tcPr>
            <w:tcW w:w="127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145848</w:t>
            </w:r>
          </w:p>
        </w:tc>
        <w:tc>
          <w:tcPr>
            <w:tcW w:w="212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36х36, желтая</w:t>
            </w: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r>
      <w:tr w:rsidR="00D96AD3" w:rsidRPr="00D96AD3" w:rsidTr="00D96AD3">
        <w:trPr>
          <w:trHeight w:val="240"/>
        </w:trPr>
        <w:tc>
          <w:tcPr>
            <w:tcW w:w="466" w:type="dxa"/>
            <w:tcBorders>
              <w:top w:val="nil"/>
              <w:bottom w:val="single" w:sz="4" w:space="0" w:color="auto"/>
            </w:tcBorders>
          </w:tcPr>
          <w:p w:rsidR="00D96AD3" w:rsidRPr="00D96AD3" w:rsidRDefault="00D96AD3" w:rsidP="00D96AD3">
            <w:pPr>
              <w:widowControl w:val="0"/>
              <w:autoSpaceDE w:val="0"/>
              <w:autoSpaceDN w:val="0"/>
              <w:adjustRightInd w:val="0"/>
              <w:jc w:val="both"/>
              <w:rPr>
                <w:sz w:val="20"/>
                <w:szCs w:val="20"/>
              </w:rPr>
            </w:pPr>
            <w:r w:rsidRPr="00D96AD3">
              <w:rPr>
                <w:sz w:val="20"/>
                <w:szCs w:val="20"/>
              </w:rPr>
              <w:t>10</w:t>
            </w:r>
          </w:p>
        </w:tc>
        <w:tc>
          <w:tcPr>
            <w:tcW w:w="3737" w:type="dxa"/>
            <w:tcBorders>
              <w:top w:val="nil"/>
              <w:bottom w:val="single" w:sz="4" w:space="0" w:color="auto"/>
            </w:tcBorders>
          </w:tcPr>
          <w:p w:rsidR="00D96AD3" w:rsidRPr="00D96AD3" w:rsidRDefault="00D96AD3" w:rsidP="00D96AD3">
            <w:pPr>
              <w:widowControl w:val="0"/>
              <w:autoSpaceDE w:val="0"/>
              <w:autoSpaceDN w:val="0"/>
              <w:adjustRightInd w:val="0"/>
              <w:rPr>
                <w:sz w:val="20"/>
                <w:szCs w:val="20"/>
              </w:rPr>
            </w:pPr>
            <w:r w:rsidRPr="00D96AD3">
              <w:rPr>
                <w:sz w:val="20"/>
                <w:szCs w:val="20"/>
              </w:rPr>
              <w:t>Салфетка Нано Тек МЕД</w:t>
            </w:r>
          </w:p>
        </w:tc>
        <w:tc>
          <w:tcPr>
            <w:tcW w:w="709"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roofErr w:type="spellStart"/>
            <w:r w:rsidRPr="00D96AD3">
              <w:rPr>
                <w:sz w:val="20"/>
                <w:szCs w:val="20"/>
              </w:rPr>
              <w:t>шт</w:t>
            </w:r>
            <w:proofErr w:type="spellEnd"/>
          </w:p>
        </w:tc>
        <w:tc>
          <w:tcPr>
            <w:tcW w:w="1184"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10</w:t>
            </w:r>
          </w:p>
        </w:tc>
        <w:tc>
          <w:tcPr>
            <w:tcW w:w="1417"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roofErr w:type="spellStart"/>
            <w:r w:rsidRPr="00D96AD3">
              <w:rPr>
                <w:sz w:val="20"/>
                <w:szCs w:val="20"/>
              </w:rPr>
              <w:t>Vileda</w:t>
            </w:r>
            <w:proofErr w:type="spellEnd"/>
          </w:p>
        </w:tc>
        <w:tc>
          <w:tcPr>
            <w:tcW w:w="127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158779</w:t>
            </w:r>
          </w:p>
        </w:tc>
        <w:tc>
          <w:tcPr>
            <w:tcW w:w="212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38х40, красная</w:t>
            </w: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r>
      <w:tr w:rsidR="00D96AD3" w:rsidRPr="00D96AD3" w:rsidTr="00D96AD3">
        <w:trPr>
          <w:trHeight w:val="240"/>
        </w:trPr>
        <w:tc>
          <w:tcPr>
            <w:tcW w:w="466" w:type="dxa"/>
            <w:tcBorders>
              <w:top w:val="nil"/>
              <w:bottom w:val="single" w:sz="4" w:space="0" w:color="auto"/>
            </w:tcBorders>
          </w:tcPr>
          <w:p w:rsidR="00D96AD3" w:rsidRPr="00D96AD3" w:rsidRDefault="00D96AD3" w:rsidP="00D96AD3">
            <w:pPr>
              <w:widowControl w:val="0"/>
              <w:autoSpaceDE w:val="0"/>
              <w:autoSpaceDN w:val="0"/>
              <w:adjustRightInd w:val="0"/>
              <w:jc w:val="both"/>
              <w:rPr>
                <w:sz w:val="20"/>
                <w:szCs w:val="20"/>
              </w:rPr>
            </w:pPr>
            <w:r w:rsidRPr="00D96AD3">
              <w:rPr>
                <w:sz w:val="20"/>
                <w:szCs w:val="20"/>
              </w:rPr>
              <w:t>11</w:t>
            </w:r>
          </w:p>
        </w:tc>
        <w:tc>
          <w:tcPr>
            <w:tcW w:w="3737" w:type="dxa"/>
            <w:tcBorders>
              <w:top w:val="nil"/>
              <w:bottom w:val="single" w:sz="4" w:space="0" w:color="auto"/>
            </w:tcBorders>
          </w:tcPr>
          <w:p w:rsidR="00D96AD3" w:rsidRPr="00D96AD3" w:rsidRDefault="00D96AD3" w:rsidP="00D96AD3">
            <w:pPr>
              <w:widowControl w:val="0"/>
              <w:autoSpaceDE w:val="0"/>
              <w:autoSpaceDN w:val="0"/>
              <w:adjustRightInd w:val="0"/>
              <w:rPr>
                <w:sz w:val="20"/>
                <w:szCs w:val="20"/>
              </w:rPr>
            </w:pPr>
            <w:r w:rsidRPr="00D96AD3">
              <w:rPr>
                <w:sz w:val="20"/>
                <w:szCs w:val="20"/>
              </w:rPr>
              <w:t>Мешки для мусора</w:t>
            </w:r>
          </w:p>
        </w:tc>
        <w:tc>
          <w:tcPr>
            <w:tcW w:w="709"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Шт.</w:t>
            </w:r>
          </w:p>
        </w:tc>
        <w:tc>
          <w:tcPr>
            <w:tcW w:w="1184"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8000</w:t>
            </w:r>
          </w:p>
        </w:tc>
        <w:tc>
          <w:tcPr>
            <w:tcW w:w="1417"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27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212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240л 100х125 ПВД 100 мкм черные 200г</w:t>
            </w: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r>
      <w:tr w:rsidR="00D96AD3" w:rsidRPr="00D96AD3" w:rsidTr="00D96AD3">
        <w:trPr>
          <w:trHeight w:val="240"/>
        </w:trPr>
        <w:tc>
          <w:tcPr>
            <w:tcW w:w="466" w:type="dxa"/>
            <w:tcBorders>
              <w:top w:val="nil"/>
              <w:bottom w:val="single" w:sz="4" w:space="0" w:color="auto"/>
            </w:tcBorders>
          </w:tcPr>
          <w:p w:rsidR="00D96AD3" w:rsidRPr="00D96AD3" w:rsidRDefault="00D96AD3" w:rsidP="00D96AD3">
            <w:pPr>
              <w:widowControl w:val="0"/>
              <w:autoSpaceDE w:val="0"/>
              <w:autoSpaceDN w:val="0"/>
              <w:adjustRightInd w:val="0"/>
              <w:jc w:val="both"/>
              <w:rPr>
                <w:sz w:val="20"/>
                <w:szCs w:val="20"/>
              </w:rPr>
            </w:pPr>
            <w:r w:rsidRPr="00D96AD3">
              <w:rPr>
                <w:sz w:val="20"/>
                <w:szCs w:val="20"/>
              </w:rPr>
              <w:t>12</w:t>
            </w:r>
          </w:p>
        </w:tc>
        <w:tc>
          <w:tcPr>
            <w:tcW w:w="3737" w:type="dxa"/>
            <w:tcBorders>
              <w:top w:val="nil"/>
              <w:bottom w:val="single" w:sz="4" w:space="0" w:color="auto"/>
            </w:tcBorders>
          </w:tcPr>
          <w:p w:rsidR="00D96AD3" w:rsidRPr="00D96AD3" w:rsidRDefault="00D96AD3" w:rsidP="00D96AD3">
            <w:pPr>
              <w:widowControl w:val="0"/>
              <w:autoSpaceDE w:val="0"/>
              <w:autoSpaceDN w:val="0"/>
              <w:adjustRightInd w:val="0"/>
              <w:rPr>
                <w:sz w:val="20"/>
                <w:szCs w:val="20"/>
              </w:rPr>
            </w:pPr>
            <w:r w:rsidRPr="00D96AD3">
              <w:rPr>
                <w:sz w:val="20"/>
                <w:szCs w:val="20"/>
              </w:rPr>
              <w:t>Мешки для мусора</w:t>
            </w:r>
          </w:p>
        </w:tc>
        <w:tc>
          <w:tcPr>
            <w:tcW w:w="709"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roofErr w:type="spellStart"/>
            <w:r w:rsidRPr="00D96AD3">
              <w:rPr>
                <w:sz w:val="20"/>
                <w:szCs w:val="20"/>
              </w:rPr>
              <w:t>Рул</w:t>
            </w:r>
            <w:proofErr w:type="spellEnd"/>
            <w:r w:rsidRPr="00D96AD3">
              <w:rPr>
                <w:sz w:val="20"/>
                <w:szCs w:val="20"/>
              </w:rPr>
              <w:t>.</w:t>
            </w:r>
          </w:p>
        </w:tc>
        <w:tc>
          <w:tcPr>
            <w:tcW w:w="1184"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2500</w:t>
            </w:r>
          </w:p>
        </w:tc>
        <w:tc>
          <w:tcPr>
            <w:tcW w:w="1417"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VCLEAN</w:t>
            </w:r>
          </w:p>
        </w:tc>
        <w:tc>
          <w:tcPr>
            <w:tcW w:w="127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14840200</w:t>
            </w:r>
          </w:p>
        </w:tc>
        <w:tc>
          <w:tcPr>
            <w:tcW w:w="212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60л, 60х70, ПНД 7мкм, черные /</w:t>
            </w:r>
            <w:proofErr w:type="spellStart"/>
            <w:r w:rsidRPr="00D96AD3">
              <w:rPr>
                <w:sz w:val="20"/>
                <w:szCs w:val="20"/>
              </w:rPr>
              <w:t>рул</w:t>
            </w:r>
            <w:proofErr w:type="spellEnd"/>
            <w:r w:rsidRPr="00D96AD3">
              <w:rPr>
                <w:sz w:val="20"/>
                <w:szCs w:val="20"/>
              </w:rPr>
              <w:t>.=30 шт.</w:t>
            </w: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r>
      <w:tr w:rsidR="00D96AD3" w:rsidRPr="00D96AD3" w:rsidTr="00D96AD3">
        <w:trPr>
          <w:trHeight w:val="240"/>
        </w:trPr>
        <w:tc>
          <w:tcPr>
            <w:tcW w:w="466" w:type="dxa"/>
            <w:tcBorders>
              <w:top w:val="nil"/>
              <w:bottom w:val="single" w:sz="4" w:space="0" w:color="auto"/>
            </w:tcBorders>
          </w:tcPr>
          <w:p w:rsidR="00D96AD3" w:rsidRPr="00D96AD3" w:rsidRDefault="00D96AD3" w:rsidP="00D96AD3">
            <w:pPr>
              <w:widowControl w:val="0"/>
              <w:autoSpaceDE w:val="0"/>
              <w:autoSpaceDN w:val="0"/>
              <w:adjustRightInd w:val="0"/>
              <w:jc w:val="both"/>
              <w:rPr>
                <w:sz w:val="20"/>
                <w:szCs w:val="20"/>
              </w:rPr>
            </w:pPr>
            <w:r w:rsidRPr="00D96AD3">
              <w:rPr>
                <w:sz w:val="20"/>
                <w:szCs w:val="20"/>
              </w:rPr>
              <w:lastRenderedPageBreak/>
              <w:t>13</w:t>
            </w:r>
          </w:p>
        </w:tc>
        <w:tc>
          <w:tcPr>
            <w:tcW w:w="3737" w:type="dxa"/>
            <w:tcBorders>
              <w:top w:val="nil"/>
              <w:bottom w:val="single" w:sz="4" w:space="0" w:color="auto"/>
            </w:tcBorders>
            <w:vAlign w:val="center"/>
          </w:tcPr>
          <w:p w:rsidR="00D96AD3" w:rsidRPr="00D96AD3" w:rsidRDefault="00D96AD3" w:rsidP="00D96AD3">
            <w:pPr>
              <w:rPr>
                <w:color w:val="000000"/>
                <w:sz w:val="20"/>
                <w:szCs w:val="20"/>
              </w:rPr>
            </w:pPr>
            <w:r w:rsidRPr="00D96AD3">
              <w:rPr>
                <w:color w:val="000000"/>
                <w:sz w:val="20"/>
                <w:szCs w:val="20"/>
              </w:rPr>
              <w:t>Перчатки</w:t>
            </w:r>
          </w:p>
        </w:tc>
        <w:tc>
          <w:tcPr>
            <w:tcW w:w="709"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Пар.</w:t>
            </w:r>
          </w:p>
        </w:tc>
        <w:tc>
          <w:tcPr>
            <w:tcW w:w="1184" w:type="dxa"/>
            <w:tcBorders>
              <w:top w:val="nil"/>
              <w:bottom w:val="single" w:sz="4" w:space="0" w:color="auto"/>
            </w:tcBorders>
          </w:tcPr>
          <w:p w:rsidR="00D96AD3" w:rsidRPr="00D96AD3" w:rsidRDefault="00D96AD3" w:rsidP="00D96AD3">
            <w:pPr>
              <w:jc w:val="center"/>
              <w:rPr>
                <w:sz w:val="20"/>
                <w:szCs w:val="20"/>
              </w:rPr>
            </w:pPr>
            <w:r w:rsidRPr="00D96AD3">
              <w:rPr>
                <w:sz w:val="20"/>
                <w:szCs w:val="20"/>
              </w:rPr>
              <w:t>300</w:t>
            </w:r>
          </w:p>
        </w:tc>
        <w:tc>
          <w:tcPr>
            <w:tcW w:w="1417"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27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ПЕР010</w:t>
            </w:r>
          </w:p>
        </w:tc>
        <w:tc>
          <w:tcPr>
            <w:tcW w:w="212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х/б вязаные с двойным латексным покрытием</w:t>
            </w: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r>
      <w:tr w:rsidR="00D96AD3" w:rsidRPr="00D96AD3" w:rsidTr="00D96AD3">
        <w:trPr>
          <w:trHeight w:val="240"/>
        </w:trPr>
        <w:tc>
          <w:tcPr>
            <w:tcW w:w="466" w:type="dxa"/>
            <w:tcBorders>
              <w:top w:val="nil"/>
              <w:bottom w:val="single" w:sz="4" w:space="0" w:color="auto"/>
            </w:tcBorders>
          </w:tcPr>
          <w:p w:rsidR="00D96AD3" w:rsidRPr="00D96AD3" w:rsidRDefault="00D96AD3" w:rsidP="00D96AD3">
            <w:pPr>
              <w:widowControl w:val="0"/>
              <w:autoSpaceDE w:val="0"/>
              <w:autoSpaceDN w:val="0"/>
              <w:adjustRightInd w:val="0"/>
              <w:jc w:val="both"/>
              <w:rPr>
                <w:sz w:val="20"/>
                <w:szCs w:val="20"/>
              </w:rPr>
            </w:pPr>
            <w:r w:rsidRPr="00D96AD3">
              <w:rPr>
                <w:sz w:val="20"/>
                <w:szCs w:val="20"/>
              </w:rPr>
              <w:t>14</w:t>
            </w:r>
          </w:p>
        </w:tc>
        <w:tc>
          <w:tcPr>
            <w:tcW w:w="3737" w:type="dxa"/>
            <w:tcBorders>
              <w:top w:val="nil"/>
              <w:bottom w:val="single" w:sz="4" w:space="0" w:color="auto"/>
            </w:tcBorders>
          </w:tcPr>
          <w:p w:rsidR="00D96AD3" w:rsidRPr="00D96AD3" w:rsidRDefault="00D96AD3" w:rsidP="00D96AD3">
            <w:pPr>
              <w:widowControl w:val="0"/>
              <w:autoSpaceDE w:val="0"/>
              <w:autoSpaceDN w:val="0"/>
              <w:adjustRightInd w:val="0"/>
              <w:rPr>
                <w:sz w:val="20"/>
                <w:szCs w:val="20"/>
              </w:rPr>
            </w:pPr>
            <w:r w:rsidRPr="00D96AD3">
              <w:rPr>
                <w:sz w:val="20"/>
                <w:szCs w:val="20"/>
              </w:rPr>
              <w:t xml:space="preserve">Перчатки контакт М </w:t>
            </w:r>
          </w:p>
        </w:tc>
        <w:tc>
          <w:tcPr>
            <w:tcW w:w="709"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Пар.</w:t>
            </w:r>
          </w:p>
        </w:tc>
        <w:tc>
          <w:tcPr>
            <w:tcW w:w="1184"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1000</w:t>
            </w:r>
          </w:p>
        </w:tc>
        <w:tc>
          <w:tcPr>
            <w:tcW w:w="1417"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roofErr w:type="spellStart"/>
            <w:r w:rsidRPr="00D96AD3">
              <w:rPr>
                <w:sz w:val="20"/>
                <w:szCs w:val="20"/>
              </w:rPr>
              <w:t>Vileda</w:t>
            </w:r>
            <w:proofErr w:type="spellEnd"/>
          </w:p>
        </w:tc>
        <w:tc>
          <w:tcPr>
            <w:tcW w:w="127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101017/100539</w:t>
            </w:r>
          </w:p>
        </w:tc>
        <w:tc>
          <w:tcPr>
            <w:tcW w:w="212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резиновые</w:t>
            </w: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r>
      <w:tr w:rsidR="00D96AD3" w:rsidRPr="00D96AD3" w:rsidTr="00D96AD3">
        <w:trPr>
          <w:trHeight w:val="240"/>
        </w:trPr>
        <w:tc>
          <w:tcPr>
            <w:tcW w:w="466" w:type="dxa"/>
            <w:tcBorders>
              <w:top w:val="nil"/>
              <w:bottom w:val="single" w:sz="4" w:space="0" w:color="auto"/>
            </w:tcBorders>
          </w:tcPr>
          <w:p w:rsidR="00D96AD3" w:rsidRPr="00D96AD3" w:rsidRDefault="00D96AD3" w:rsidP="00D96AD3">
            <w:pPr>
              <w:widowControl w:val="0"/>
              <w:autoSpaceDE w:val="0"/>
              <w:autoSpaceDN w:val="0"/>
              <w:adjustRightInd w:val="0"/>
              <w:jc w:val="both"/>
              <w:rPr>
                <w:sz w:val="20"/>
                <w:szCs w:val="20"/>
              </w:rPr>
            </w:pPr>
            <w:r w:rsidRPr="00D96AD3">
              <w:rPr>
                <w:sz w:val="20"/>
                <w:szCs w:val="20"/>
              </w:rPr>
              <w:t>15</w:t>
            </w:r>
          </w:p>
        </w:tc>
        <w:tc>
          <w:tcPr>
            <w:tcW w:w="3737" w:type="dxa"/>
            <w:tcBorders>
              <w:top w:val="nil"/>
              <w:bottom w:val="single" w:sz="4" w:space="0" w:color="auto"/>
            </w:tcBorders>
          </w:tcPr>
          <w:p w:rsidR="00D96AD3" w:rsidRPr="00D96AD3" w:rsidRDefault="00D96AD3" w:rsidP="00D96AD3">
            <w:pPr>
              <w:widowControl w:val="0"/>
              <w:autoSpaceDE w:val="0"/>
              <w:autoSpaceDN w:val="0"/>
              <w:adjustRightInd w:val="0"/>
              <w:rPr>
                <w:sz w:val="20"/>
                <w:szCs w:val="20"/>
              </w:rPr>
            </w:pPr>
            <w:r w:rsidRPr="00D96AD3">
              <w:rPr>
                <w:sz w:val="20"/>
                <w:szCs w:val="20"/>
              </w:rPr>
              <w:t>Скотч прозрачный</w:t>
            </w:r>
          </w:p>
        </w:tc>
        <w:tc>
          <w:tcPr>
            <w:tcW w:w="709"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Шт.</w:t>
            </w:r>
          </w:p>
        </w:tc>
        <w:tc>
          <w:tcPr>
            <w:tcW w:w="1184"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15</w:t>
            </w:r>
          </w:p>
        </w:tc>
        <w:tc>
          <w:tcPr>
            <w:tcW w:w="1417"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27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480101400252</w:t>
            </w:r>
          </w:p>
        </w:tc>
        <w:tc>
          <w:tcPr>
            <w:tcW w:w="212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48ммх66м</w:t>
            </w: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r>
      <w:tr w:rsidR="00D96AD3" w:rsidRPr="00D96AD3" w:rsidTr="00D96AD3">
        <w:trPr>
          <w:trHeight w:val="240"/>
        </w:trPr>
        <w:tc>
          <w:tcPr>
            <w:tcW w:w="466" w:type="dxa"/>
            <w:tcBorders>
              <w:top w:val="nil"/>
              <w:bottom w:val="single" w:sz="4" w:space="0" w:color="auto"/>
            </w:tcBorders>
          </w:tcPr>
          <w:p w:rsidR="00D96AD3" w:rsidRPr="00D96AD3" w:rsidRDefault="00D96AD3" w:rsidP="00D96AD3">
            <w:pPr>
              <w:widowControl w:val="0"/>
              <w:autoSpaceDE w:val="0"/>
              <w:autoSpaceDN w:val="0"/>
              <w:adjustRightInd w:val="0"/>
              <w:jc w:val="both"/>
              <w:rPr>
                <w:sz w:val="20"/>
                <w:szCs w:val="20"/>
              </w:rPr>
            </w:pPr>
            <w:r w:rsidRPr="00D96AD3">
              <w:rPr>
                <w:sz w:val="20"/>
                <w:szCs w:val="20"/>
              </w:rPr>
              <w:t>16</w:t>
            </w:r>
          </w:p>
        </w:tc>
        <w:tc>
          <w:tcPr>
            <w:tcW w:w="3737" w:type="dxa"/>
            <w:tcBorders>
              <w:top w:val="nil"/>
              <w:bottom w:val="single" w:sz="4" w:space="0" w:color="auto"/>
            </w:tcBorders>
          </w:tcPr>
          <w:p w:rsidR="00D96AD3" w:rsidRPr="00D96AD3" w:rsidRDefault="00D96AD3" w:rsidP="00D96AD3">
            <w:pPr>
              <w:widowControl w:val="0"/>
              <w:autoSpaceDE w:val="0"/>
              <w:autoSpaceDN w:val="0"/>
              <w:adjustRightInd w:val="0"/>
              <w:rPr>
                <w:sz w:val="20"/>
                <w:szCs w:val="20"/>
              </w:rPr>
            </w:pPr>
            <w:r w:rsidRPr="00D96AD3">
              <w:rPr>
                <w:sz w:val="20"/>
                <w:szCs w:val="20"/>
              </w:rPr>
              <w:t>Бумага туалетная</w:t>
            </w:r>
          </w:p>
        </w:tc>
        <w:tc>
          <w:tcPr>
            <w:tcW w:w="709"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Шт.</w:t>
            </w:r>
          </w:p>
        </w:tc>
        <w:tc>
          <w:tcPr>
            <w:tcW w:w="1184"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5000</w:t>
            </w:r>
          </w:p>
        </w:tc>
        <w:tc>
          <w:tcPr>
            <w:tcW w:w="1417"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lang w:val="en-US"/>
              </w:rPr>
            </w:pPr>
            <w:proofErr w:type="spellStart"/>
            <w:r w:rsidRPr="00D96AD3">
              <w:rPr>
                <w:sz w:val="20"/>
                <w:szCs w:val="20"/>
                <w:lang w:val="en-US"/>
              </w:rPr>
              <w:t>Tork</w:t>
            </w:r>
            <w:proofErr w:type="spellEnd"/>
          </w:p>
        </w:tc>
        <w:tc>
          <w:tcPr>
            <w:tcW w:w="127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212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 xml:space="preserve">200м, белая, однослойная, </w:t>
            </w:r>
            <w:proofErr w:type="spellStart"/>
            <w:r w:rsidRPr="00D96AD3">
              <w:rPr>
                <w:sz w:val="20"/>
                <w:szCs w:val="20"/>
              </w:rPr>
              <w:t>крепированная</w:t>
            </w:r>
            <w:proofErr w:type="spellEnd"/>
            <w:r w:rsidRPr="00D96AD3">
              <w:rPr>
                <w:sz w:val="20"/>
                <w:szCs w:val="20"/>
              </w:rPr>
              <w:t>, без перфорации</w:t>
            </w: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r>
      <w:tr w:rsidR="00D96AD3" w:rsidRPr="00D96AD3" w:rsidTr="00D96AD3">
        <w:trPr>
          <w:trHeight w:val="240"/>
        </w:trPr>
        <w:tc>
          <w:tcPr>
            <w:tcW w:w="466" w:type="dxa"/>
            <w:tcBorders>
              <w:top w:val="nil"/>
              <w:bottom w:val="single" w:sz="4" w:space="0" w:color="auto"/>
            </w:tcBorders>
          </w:tcPr>
          <w:p w:rsidR="00D96AD3" w:rsidRPr="00D96AD3" w:rsidRDefault="00D96AD3" w:rsidP="00D96AD3">
            <w:pPr>
              <w:widowControl w:val="0"/>
              <w:autoSpaceDE w:val="0"/>
              <w:autoSpaceDN w:val="0"/>
              <w:adjustRightInd w:val="0"/>
              <w:jc w:val="both"/>
              <w:rPr>
                <w:sz w:val="20"/>
                <w:szCs w:val="20"/>
              </w:rPr>
            </w:pPr>
            <w:r w:rsidRPr="00D96AD3">
              <w:rPr>
                <w:sz w:val="20"/>
                <w:szCs w:val="20"/>
              </w:rPr>
              <w:t>17</w:t>
            </w:r>
          </w:p>
        </w:tc>
        <w:tc>
          <w:tcPr>
            <w:tcW w:w="3737" w:type="dxa"/>
            <w:tcBorders>
              <w:top w:val="nil"/>
              <w:bottom w:val="single" w:sz="4" w:space="0" w:color="auto"/>
            </w:tcBorders>
          </w:tcPr>
          <w:p w:rsidR="00D96AD3" w:rsidRPr="00D96AD3" w:rsidRDefault="00D96AD3" w:rsidP="00D96AD3">
            <w:pPr>
              <w:widowControl w:val="0"/>
              <w:autoSpaceDE w:val="0"/>
              <w:autoSpaceDN w:val="0"/>
              <w:adjustRightInd w:val="0"/>
              <w:rPr>
                <w:sz w:val="20"/>
                <w:szCs w:val="20"/>
              </w:rPr>
            </w:pPr>
            <w:r w:rsidRPr="00D96AD3">
              <w:rPr>
                <w:sz w:val="20"/>
                <w:szCs w:val="20"/>
              </w:rPr>
              <w:t xml:space="preserve">Полотенца бумажные Н5 </w:t>
            </w:r>
            <w:proofErr w:type="spellStart"/>
            <w:r w:rsidRPr="00D96AD3">
              <w:rPr>
                <w:sz w:val="20"/>
                <w:szCs w:val="20"/>
              </w:rPr>
              <w:t>Universal</w:t>
            </w:r>
            <w:proofErr w:type="spellEnd"/>
            <w:r w:rsidRPr="00D96AD3">
              <w:rPr>
                <w:sz w:val="20"/>
                <w:szCs w:val="20"/>
              </w:rPr>
              <w:t xml:space="preserve"> </w:t>
            </w:r>
            <w:proofErr w:type="spellStart"/>
            <w:r w:rsidRPr="00D96AD3">
              <w:rPr>
                <w:sz w:val="20"/>
                <w:szCs w:val="20"/>
              </w:rPr>
              <w:t>PeakServe</w:t>
            </w:r>
            <w:proofErr w:type="spellEnd"/>
          </w:p>
        </w:tc>
        <w:tc>
          <w:tcPr>
            <w:tcW w:w="709"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roofErr w:type="spellStart"/>
            <w:r w:rsidRPr="00D96AD3">
              <w:rPr>
                <w:sz w:val="20"/>
                <w:szCs w:val="20"/>
              </w:rPr>
              <w:t>Пач</w:t>
            </w:r>
            <w:proofErr w:type="spellEnd"/>
            <w:r w:rsidRPr="00D96AD3">
              <w:rPr>
                <w:sz w:val="20"/>
                <w:szCs w:val="20"/>
              </w:rPr>
              <w:t>.</w:t>
            </w:r>
          </w:p>
        </w:tc>
        <w:tc>
          <w:tcPr>
            <w:tcW w:w="1184"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2000</w:t>
            </w:r>
          </w:p>
        </w:tc>
        <w:tc>
          <w:tcPr>
            <w:tcW w:w="1417"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roofErr w:type="spellStart"/>
            <w:r w:rsidRPr="00D96AD3">
              <w:rPr>
                <w:sz w:val="20"/>
                <w:szCs w:val="20"/>
              </w:rPr>
              <w:t>Tork</w:t>
            </w:r>
            <w:proofErr w:type="spellEnd"/>
          </w:p>
        </w:tc>
        <w:tc>
          <w:tcPr>
            <w:tcW w:w="127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100585</w:t>
            </w:r>
          </w:p>
        </w:tc>
        <w:tc>
          <w:tcPr>
            <w:tcW w:w="212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 xml:space="preserve">410л, 1 </w:t>
            </w:r>
            <w:proofErr w:type="spellStart"/>
            <w:r w:rsidRPr="00D96AD3">
              <w:rPr>
                <w:sz w:val="20"/>
                <w:szCs w:val="20"/>
              </w:rPr>
              <w:t>сл</w:t>
            </w:r>
            <w:proofErr w:type="spellEnd"/>
            <w:r w:rsidRPr="00D96AD3">
              <w:rPr>
                <w:sz w:val="20"/>
                <w:szCs w:val="20"/>
              </w:rPr>
              <w:t>, 20*22, 5см, белый</w:t>
            </w: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r>
      <w:tr w:rsidR="00D96AD3" w:rsidRPr="00D96AD3" w:rsidTr="00D96AD3">
        <w:trPr>
          <w:trHeight w:val="240"/>
        </w:trPr>
        <w:tc>
          <w:tcPr>
            <w:tcW w:w="466" w:type="dxa"/>
            <w:tcBorders>
              <w:top w:val="nil"/>
              <w:bottom w:val="single" w:sz="4" w:space="0" w:color="auto"/>
            </w:tcBorders>
          </w:tcPr>
          <w:p w:rsidR="00D96AD3" w:rsidRPr="00D96AD3" w:rsidRDefault="00D96AD3" w:rsidP="00D96AD3">
            <w:pPr>
              <w:widowControl w:val="0"/>
              <w:autoSpaceDE w:val="0"/>
              <w:autoSpaceDN w:val="0"/>
              <w:adjustRightInd w:val="0"/>
              <w:jc w:val="both"/>
              <w:rPr>
                <w:sz w:val="20"/>
                <w:szCs w:val="20"/>
              </w:rPr>
            </w:pPr>
            <w:r w:rsidRPr="00D96AD3">
              <w:rPr>
                <w:sz w:val="20"/>
                <w:szCs w:val="20"/>
              </w:rPr>
              <w:t>18</w:t>
            </w:r>
          </w:p>
        </w:tc>
        <w:tc>
          <w:tcPr>
            <w:tcW w:w="3737" w:type="dxa"/>
            <w:tcBorders>
              <w:top w:val="nil"/>
              <w:bottom w:val="single" w:sz="4" w:space="0" w:color="auto"/>
            </w:tcBorders>
          </w:tcPr>
          <w:p w:rsidR="00D96AD3" w:rsidRPr="00D96AD3" w:rsidRDefault="00D96AD3" w:rsidP="00D96AD3">
            <w:pPr>
              <w:widowControl w:val="0"/>
              <w:autoSpaceDE w:val="0"/>
              <w:autoSpaceDN w:val="0"/>
              <w:adjustRightInd w:val="0"/>
              <w:rPr>
                <w:sz w:val="20"/>
                <w:szCs w:val="20"/>
              </w:rPr>
            </w:pPr>
            <w:r w:rsidRPr="00D96AD3">
              <w:rPr>
                <w:sz w:val="20"/>
                <w:szCs w:val="20"/>
              </w:rPr>
              <w:t xml:space="preserve">Полотенца бумажные Н3 </w:t>
            </w:r>
            <w:proofErr w:type="spellStart"/>
            <w:r w:rsidRPr="00D96AD3">
              <w:rPr>
                <w:sz w:val="20"/>
                <w:szCs w:val="20"/>
              </w:rPr>
              <w:t>Universal</w:t>
            </w:r>
            <w:proofErr w:type="spellEnd"/>
            <w:r w:rsidRPr="00D96AD3">
              <w:rPr>
                <w:sz w:val="20"/>
                <w:szCs w:val="20"/>
              </w:rPr>
              <w:t xml:space="preserve"> </w:t>
            </w:r>
            <w:proofErr w:type="spellStart"/>
            <w:r w:rsidRPr="00D96AD3">
              <w:rPr>
                <w:sz w:val="20"/>
                <w:szCs w:val="20"/>
              </w:rPr>
              <w:t>Singlefold</w:t>
            </w:r>
            <w:proofErr w:type="spellEnd"/>
          </w:p>
        </w:tc>
        <w:tc>
          <w:tcPr>
            <w:tcW w:w="709"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roofErr w:type="spellStart"/>
            <w:r w:rsidRPr="00D96AD3">
              <w:rPr>
                <w:sz w:val="20"/>
                <w:szCs w:val="20"/>
              </w:rPr>
              <w:t>Пач</w:t>
            </w:r>
            <w:proofErr w:type="spellEnd"/>
            <w:r w:rsidRPr="00D96AD3">
              <w:rPr>
                <w:sz w:val="20"/>
                <w:szCs w:val="20"/>
              </w:rPr>
              <w:t>.</w:t>
            </w:r>
          </w:p>
        </w:tc>
        <w:tc>
          <w:tcPr>
            <w:tcW w:w="1184"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50</w:t>
            </w:r>
          </w:p>
        </w:tc>
        <w:tc>
          <w:tcPr>
            <w:tcW w:w="1417"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roofErr w:type="spellStart"/>
            <w:r w:rsidRPr="00D96AD3">
              <w:rPr>
                <w:sz w:val="20"/>
                <w:szCs w:val="20"/>
              </w:rPr>
              <w:t>Tork</w:t>
            </w:r>
            <w:proofErr w:type="spellEnd"/>
          </w:p>
        </w:tc>
        <w:tc>
          <w:tcPr>
            <w:tcW w:w="127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120108</w:t>
            </w:r>
          </w:p>
        </w:tc>
        <w:tc>
          <w:tcPr>
            <w:tcW w:w="212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 xml:space="preserve">250л 1 </w:t>
            </w:r>
            <w:proofErr w:type="spellStart"/>
            <w:r w:rsidRPr="00D96AD3">
              <w:rPr>
                <w:sz w:val="20"/>
                <w:szCs w:val="20"/>
              </w:rPr>
              <w:t>сл</w:t>
            </w:r>
            <w:proofErr w:type="spellEnd"/>
            <w:r w:rsidRPr="00D96AD3">
              <w:rPr>
                <w:sz w:val="20"/>
                <w:szCs w:val="20"/>
              </w:rPr>
              <w:t xml:space="preserve"> 23*23, белый</w:t>
            </w: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r>
      <w:tr w:rsidR="00D96AD3" w:rsidRPr="00D96AD3" w:rsidTr="00D96AD3">
        <w:trPr>
          <w:trHeight w:val="240"/>
        </w:trPr>
        <w:tc>
          <w:tcPr>
            <w:tcW w:w="466" w:type="dxa"/>
            <w:tcBorders>
              <w:top w:val="nil"/>
              <w:bottom w:val="single" w:sz="4" w:space="0" w:color="auto"/>
            </w:tcBorders>
          </w:tcPr>
          <w:p w:rsidR="00D96AD3" w:rsidRPr="00D96AD3" w:rsidRDefault="00D96AD3" w:rsidP="00D96AD3">
            <w:pPr>
              <w:widowControl w:val="0"/>
              <w:autoSpaceDE w:val="0"/>
              <w:autoSpaceDN w:val="0"/>
              <w:adjustRightInd w:val="0"/>
              <w:jc w:val="both"/>
              <w:rPr>
                <w:sz w:val="20"/>
                <w:szCs w:val="20"/>
              </w:rPr>
            </w:pPr>
            <w:r w:rsidRPr="00D96AD3">
              <w:rPr>
                <w:sz w:val="20"/>
                <w:szCs w:val="20"/>
              </w:rPr>
              <w:t>19</w:t>
            </w:r>
          </w:p>
        </w:tc>
        <w:tc>
          <w:tcPr>
            <w:tcW w:w="3737" w:type="dxa"/>
            <w:tcBorders>
              <w:top w:val="nil"/>
              <w:bottom w:val="single" w:sz="4" w:space="0" w:color="auto"/>
            </w:tcBorders>
          </w:tcPr>
          <w:p w:rsidR="00D96AD3" w:rsidRPr="00D96AD3" w:rsidRDefault="00D96AD3" w:rsidP="00D96AD3">
            <w:pPr>
              <w:widowControl w:val="0"/>
              <w:autoSpaceDE w:val="0"/>
              <w:autoSpaceDN w:val="0"/>
              <w:adjustRightInd w:val="0"/>
              <w:rPr>
                <w:sz w:val="20"/>
                <w:szCs w:val="20"/>
              </w:rPr>
            </w:pPr>
            <w:r w:rsidRPr="00D96AD3">
              <w:rPr>
                <w:sz w:val="20"/>
                <w:szCs w:val="20"/>
              </w:rPr>
              <w:t>Мыло жидкое</w:t>
            </w:r>
          </w:p>
        </w:tc>
        <w:tc>
          <w:tcPr>
            <w:tcW w:w="709"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Шт.</w:t>
            </w:r>
          </w:p>
        </w:tc>
        <w:tc>
          <w:tcPr>
            <w:tcW w:w="1184"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200</w:t>
            </w:r>
          </w:p>
        </w:tc>
        <w:tc>
          <w:tcPr>
            <w:tcW w:w="1417"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lang w:val="en-US"/>
              </w:rPr>
            </w:pPr>
            <w:r w:rsidRPr="00D96AD3">
              <w:rPr>
                <w:sz w:val="20"/>
                <w:szCs w:val="20"/>
                <w:lang w:val="en-US"/>
              </w:rPr>
              <w:t>Pro-Brite</w:t>
            </w:r>
          </w:p>
        </w:tc>
        <w:tc>
          <w:tcPr>
            <w:tcW w:w="127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186-5</w:t>
            </w:r>
          </w:p>
        </w:tc>
        <w:tc>
          <w:tcPr>
            <w:tcW w:w="212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5л, с ароматом парфюма</w:t>
            </w: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r>
      <w:tr w:rsidR="00D96AD3" w:rsidRPr="00D96AD3" w:rsidTr="00D96AD3">
        <w:trPr>
          <w:trHeight w:val="240"/>
        </w:trPr>
        <w:tc>
          <w:tcPr>
            <w:tcW w:w="466" w:type="dxa"/>
            <w:tcBorders>
              <w:top w:val="nil"/>
              <w:bottom w:val="single" w:sz="4" w:space="0" w:color="auto"/>
            </w:tcBorders>
          </w:tcPr>
          <w:p w:rsidR="00D96AD3" w:rsidRPr="00D96AD3" w:rsidRDefault="00D96AD3" w:rsidP="00D96AD3">
            <w:pPr>
              <w:widowControl w:val="0"/>
              <w:autoSpaceDE w:val="0"/>
              <w:autoSpaceDN w:val="0"/>
              <w:adjustRightInd w:val="0"/>
              <w:jc w:val="both"/>
              <w:rPr>
                <w:sz w:val="20"/>
                <w:szCs w:val="20"/>
              </w:rPr>
            </w:pPr>
            <w:r w:rsidRPr="00D96AD3">
              <w:rPr>
                <w:sz w:val="20"/>
                <w:szCs w:val="20"/>
              </w:rPr>
              <w:t>20</w:t>
            </w:r>
          </w:p>
        </w:tc>
        <w:tc>
          <w:tcPr>
            <w:tcW w:w="3737" w:type="dxa"/>
            <w:tcBorders>
              <w:top w:val="nil"/>
              <w:bottom w:val="single" w:sz="4" w:space="0" w:color="auto"/>
            </w:tcBorders>
          </w:tcPr>
          <w:p w:rsidR="00D96AD3" w:rsidRPr="00D96AD3" w:rsidRDefault="00D96AD3" w:rsidP="00D96AD3">
            <w:pPr>
              <w:widowControl w:val="0"/>
              <w:autoSpaceDE w:val="0"/>
              <w:autoSpaceDN w:val="0"/>
              <w:adjustRightInd w:val="0"/>
              <w:rPr>
                <w:sz w:val="20"/>
                <w:szCs w:val="20"/>
              </w:rPr>
            </w:pPr>
            <w:proofErr w:type="spellStart"/>
            <w:r w:rsidRPr="00D96AD3">
              <w:rPr>
                <w:sz w:val="20"/>
                <w:szCs w:val="20"/>
              </w:rPr>
              <w:t>Блю</w:t>
            </w:r>
            <w:proofErr w:type="spellEnd"/>
            <w:r w:rsidRPr="00D96AD3">
              <w:rPr>
                <w:sz w:val="20"/>
                <w:szCs w:val="20"/>
              </w:rPr>
              <w:t xml:space="preserve"> Концентрат  для ежедневной мойки любых водостойких поверхностей</w:t>
            </w:r>
          </w:p>
        </w:tc>
        <w:tc>
          <w:tcPr>
            <w:tcW w:w="709"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Шт.</w:t>
            </w:r>
          </w:p>
        </w:tc>
        <w:tc>
          <w:tcPr>
            <w:tcW w:w="1184"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75</w:t>
            </w:r>
          </w:p>
        </w:tc>
        <w:tc>
          <w:tcPr>
            <w:tcW w:w="1417"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roofErr w:type="spellStart"/>
            <w:r w:rsidRPr="00D96AD3">
              <w:rPr>
                <w:sz w:val="20"/>
                <w:szCs w:val="20"/>
              </w:rPr>
              <w:t>Pro-Brite</w:t>
            </w:r>
            <w:proofErr w:type="spellEnd"/>
          </w:p>
        </w:tc>
        <w:tc>
          <w:tcPr>
            <w:tcW w:w="127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001-5</w:t>
            </w:r>
          </w:p>
        </w:tc>
        <w:tc>
          <w:tcPr>
            <w:tcW w:w="212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Тара 5л</w:t>
            </w: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r>
      <w:tr w:rsidR="00D96AD3" w:rsidRPr="00D96AD3" w:rsidTr="00D96AD3">
        <w:trPr>
          <w:trHeight w:val="240"/>
        </w:trPr>
        <w:tc>
          <w:tcPr>
            <w:tcW w:w="466" w:type="dxa"/>
            <w:tcBorders>
              <w:top w:val="nil"/>
              <w:bottom w:val="single" w:sz="4" w:space="0" w:color="auto"/>
            </w:tcBorders>
          </w:tcPr>
          <w:p w:rsidR="00D96AD3" w:rsidRPr="00D96AD3" w:rsidRDefault="00D96AD3" w:rsidP="00D96AD3">
            <w:pPr>
              <w:widowControl w:val="0"/>
              <w:autoSpaceDE w:val="0"/>
              <w:autoSpaceDN w:val="0"/>
              <w:adjustRightInd w:val="0"/>
              <w:jc w:val="both"/>
              <w:rPr>
                <w:sz w:val="20"/>
                <w:szCs w:val="20"/>
              </w:rPr>
            </w:pPr>
            <w:r w:rsidRPr="00D96AD3">
              <w:rPr>
                <w:sz w:val="20"/>
                <w:szCs w:val="20"/>
              </w:rPr>
              <w:t>21</w:t>
            </w:r>
          </w:p>
        </w:tc>
        <w:tc>
          <w:tcPr>
            <w:tcW w:w="3737" w:type="dxa"/>
            <w:tcBorders>
              <w:top w:val="nil"/>
              <w:bottom w:val="single" w:sz="4" w:space="0" w:color="auto"/>
            </w:tcBorders>
          </w:tcPr>
          <w:p w:rsidR="00D96AD3" w:rsidRPr="00D96AD3" w:rsidRDefault="00D96AD3" w:rsidP="00D96AD3">
            <w:pPr>
              <w:widowControl w:val="0"/>
              <w:autoSpaceDE w:val="0"/>
              <w:autoSpaceDN w:val="0"/>
              <w:adjustRightInd w:val="0"/>
              <w:rPr>
                <w:sz w:val="20"/>
                <w:szCs w:val="20"/>
              </w:rPr>
            </w:pPr>
            <w:r w:rsidRPr="00D96AD3">
              <w:rPr>
                <w:sz w:val="20"/>
                <w:szCs w:val="20"/>
              </w:rPr>
              <w:t xml:space="preserve">Чистящее средство  для </w:t>
            </w:r>
            <w:proofErr w:type="spellStart"/>
            <w:r w:rsidRPr="00D96AD3">
              <w:rPr>
                <w:sz w:val="20"/>
                <w:szCs w:val="20"/>
              </w:rPr>
              <w:t>влагост</w:t>
            </w:r>
            <w:proofErr w:type="gramStart"/>
            <w:r w:rsidRPr="00D96AD3">
              <w:rPr>
                <w:sz w:val="20"/>
                <w:szCs w:val="20"/>
              </w:rPr>
              <w:t>.п</w:t>
            </w:r>
            <w:proofErr w:type="gramEnd"/>
            <w:r w:rsidRPr="00D96AD3">
              <w:rPr>
                <w:sz w:val="20"/>
                <w:szCs w:val="20"/>
              </w:rPr>
              <w:t>оверхн</w:t>
            </w:r>
            <w:proofErr w:type="spellEnd"/>
            <w:r w:rsidRPr="00D96AD3">
              <w:rPr>
                <w:sz w:val="20"/>
                <w:szCs w:val="20"/>
              </w:rPr>
              <w:t>. ЛАЙМ-МЯТА</w:t>
            </w:r>
          </w:p>
        </w:tc>
        <w:tc>
          <w:tcPr>
            <w:tcW w:w="709"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Шт.</w:t>
            </w:r>
          </w:p>
        </w:tc>
        <w:tc>
          <w:tcPr>
            <w:tcW w:w="1184"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70</w:t>
            </w:r>
          </w:p>
        </w:tc>
        <w:tc>
          <w:tcPr>
            <w:tcW w:w="1417"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МИСТЕР ПРОПЕР</w:t>
            </w:r>
          </w:p>
        </w:tc>
        <w:tc>
          <w:tcPr>
            <w:tcW w:w="127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81657195</w:t>
            </w:r>
          </w:p>
        </w:tc>
        <w:tc>
          <w:tcPr>
            <w:tcW w:w="212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Тара 750мл</w:t>
            </w: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r>
      <w:tr w:rsidR="00D96AD3" w:rsidRPr="00D96AD3" w:rsidTr="00D96AD3">
        <w:trPr>
          <w:trHeight w:val="240"/>
        </w:trPr>
        <w:tc>
          <w:tcPr>
            <w:tcW w:w="466" w:type="dxa"/>
            <w:tcBorders>
              <w:top w:val="nil"/>
              <w:bottom w:val="single" w:sz="4" w:space="0" w:color="auto"/>
            </w:tcBorders>
          </w:tcPr>
          <w:p w:rsidR="00D96AD3" w:rsidRPr="00D96AD3" w:rsidRDefault="00D96AD3" w:rsidP="00D96AD3">
            <w:pPr>
              <w:widowControl w:val="0"/>
              <w:autoSpaceDE w:val="0"/>
              <w:autoSpaceDN w:val="0"/>
              <w:adjustRightInd w:val="0"/>
              <w:jc w:val="both"/>
              <w:rPr>
                <w:sz w:val="20"/>
                <w:szCs w:val="20"/>
              </w:rPr>
            </w:pPr>
            <w:r w:rsidRPr="00D96AD3">
              <w:rPr>
                <w:sz w:val="20"/>
                <w:szCs w:val="20"/>
              </w:rPr>
              <w:t>22</w:t>
            </w:r>
          </w:p>
        </w:tc>
        <w:tc>
          <w:tcPr>
            <w:tcW w:w="3737" w:type="dxa"/>
            <w:tcBorders>
              <w:top w:val="nil"/>
              <w:bottom w:val="single" w:sz="4" w:space="0" w:color="auto"/>
            </w:tcBorders>
          </w:tcPr>
          <w:p w:rsidR="00D96AD3" w:rsidRPr="00D96AD3" w:rsidRDefault="00D96AD3" w:rsidP="00D96AD3">
            <w:pPr>
              <w:widowControl w:val="0"/>
              <w:autoSpaceDE w:val="0"/>
              <w:autoSpaceDN w:val="0"/>
              <w:adjustRightInd w:val="0"/>
              <w:jc w:val="both"/>
              <w:rPr>
                <w:sz w:val="20"/>
                <w:szCs w:val="20"/>
              </w:rPr>
            </w:pPr>
            <w:r w:rsidRPr="00D96AD3">
              <w:rPr>
                <w:sz w:val="20"/>
                <w:szCs w:val="20"/>
                <w:lang w:val="en-US"/>
              </w:rPr>
              <w:t>Primula</w:t>
            </w:r>
            <w:r w:rsidRPr="00D96AD3">
              <w:rPr>
                <w:sz w:val="20"/>
                <w:szCs w:val="20"/>
              </w:rPr>
              <w:t xml:space="preserve"> против налета, плесени, жира, масла</w:t>
            </w:r>
          </w:p>
        </w:tc>
        <w:tc>
          <w:tcPr>
            <w:tcW w:w="709"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Шт.</w:t>
            </w:r>
          </w:p>
        </w:tc>
        <w:tc>
          <w:tcPr>
            <w:tcW w:w="1184"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60</w:t>
            </w:r>
          </w:p>
        </w:tc>
        <w:tc>
          <w:tcPr>
            <w:tcW w:w="1417"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roofErr w:type="spellStart"/>
            <w:r w:rsidRPr="00D96AD3">
              <w:rPr>
                <w:sz w:val="22"/>
                <w:szCs w:val="22"/>
              </w:rPr>
              <w:t>Pro-Brite</w:t>
            </w:r>
            <w:proofErr w:type="spellEnd"/>
          </w:p>
        </w:tc>
        <w:tc>
          <w:tcPr>
            <w:tcW w:w="127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962-5</w:t>
            </w:r>
          </w:p>
        </w:tc>
        <w:tc>
          <w:tcPr>
            <w:tcW w:w="212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Тара 5 л</w:t>
            </w: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r>
      <w:tr w:rsidR="00D96AD3" w:rsidRPr="00D96AD3" w:rsidTr="00D96AD3">
        <w:trPr>
          <w:trHeight w:val="240"/>
        </w:trPr>
        <w:tc>
          <w:tcPr>
            <w:tcW w:w="466" w:type="dxa"/>
            <w:tcBorders>
              <w:top w:val="nil"/>
              <w:bottom w:val="single" w:sz="4" w:space="0" w:color="auto"/>
            </w:tcBorders>
          </w:tcPr>
          <w:p w:rsidR="00D96AD3" w:rsidRPr="00D96AD3" w:rsidRDefault="00D96AD3" w:rsidP="00D96AD3">
            <w:pPr>
              <w:widowControl w:val="0"/>
              <w:autoSpaceDE w:val="0"/>
              <w:autoSpaceDN w:val="0"/>
              <w:adjustRightInd w:val="0"/>
              <w:jc w:val="both"/>
              <w:rPr>
                <w:sz w:val="20"/>
                <w:szCs w:val="20"/>
              </w:rPr>
            </w:pPr>
            <w:r w:rsidRPr="00D96AD3">
              <w:rPr>
                <w:sz w:val="20"/>
                <w:szCs w:val="20"/>
              </w:rPr>
              <w:t>23</w:t>
            </w:r>
          </w:p>
        </w:tc>
        <w:tc>
          <w:tcPr>
            <w:tcW w:w="3737" w:type="dxa"/>
            <w:tcBorders>
              <w:top w:val="nil"/>
              <w:bottom w:val="single" w:sz="4" w:space="0" w:color="auto"/>
            </w:tcBorders>
          </w:tcPr>
          <w:p w:rsidR="00D96AD3" w:rsidRPr="00D96AD3" w:rsidRDefault="00D96AD3" w:rsidP="00D96AD3">
            <w:pPr>
              <w:widowControl w:val="0"/>
              <w:autoSpaceDE w:val="0"/>
              <w:autoSpaceDN w:val="0"/>
              <w:adjustRightInd w:val="0"/>
              <w:rPr>
                <w:sz w:val="20"/>
                <w:szCs w:val="20"/>
              </w:rPr>
            </w:pPr>
            <w:proofErr w:type="spellStart"/>
            <w:r w:rsidRPr="00D96AD3">
              <w:rPr>
                <w:sz w:val="20"/>
                <w:szCs w:val="20"/>
              </w:rPr>
              <w:t>Скаппер</w:t>
            </w:r>
            <w:proofErr w:type="spellEnd"/>
            <w:r w:rsidRPr="00D96AD3">
              <w:rPr>
                <w:sz w:val="20"/>
                <w:szCs w:val="20"/>
              </w:rPr>
              <w:t xml:space="preserve"> Крот для прочистки труб</w:t>
            </w:r>
          </w:p>
        </w:tc>
        <w:tc>
          <w:tcPr>
            <w:tcW w:w="709"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Шт.</w:t>
            </w:r>
          </w:p>
        </w:tc>
        <w:tc>
          <w:tcPr>
            <w:tcW w:w="1184"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30</w:t>
            </w:r>
          </w:p>
        </w:tc>
        <w:tc>
          <w:tcPr>
            <w:tcW w:w="1417"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roofErr w:type="spellStart"/>
            <w:r w:rsidRPr="00D96AD3">
              <w:rPr>
                <w:sz w:val="20"/>
                <w:szCs w:val="20"/>
              </w:rPr>
              <w:t>Pro-Brite</w:t>
            </w:r>
            <w:proofErr w:type="spellEnd"/>
          </w:p>
        </w:tc>
        <w:tc>
          <w:tcPr>
            <w:tcW w:w="127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090-1</w:t>
            </w:r>
          </w:p>
        </w:tc>
        <w:tc>
          <w:tcPr>
            <w:tcW w:w="212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Тара 1л</w:t>
            </w: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r>
      <w:tr w:rsidR="00D96AD3" w:rsidRPr="00D96AD3" w:rsidTr="00D96AD3">
        <w:trPr>
          <w:trHeight w:val="240"/>
        </w:trPr>
        <w:tc>
          <w:tcPr>
            <w:tcW w:w="466" w:type="dxa"/>
            <w:tcBorders>
              <w:top w:val="nil"/>
              <w:bottom w:val="single" w:sz="4" w:space="0" w:color="auto"/>
            </w:tcBorders>
          </w:tcPr>
          <w:p w:rsidR="00D96AD3" w:rsidRPr="00D96AD3" w:rsidRDefault="00D96AD3" w:rsidP="00D96AD3">
            <w:pPr>
              <w:widowControl w:val="0"/>
              <w:autoSpaceDE w:val="0"/>
              <w:autoSpaceDN w:val="0"/>
              <w:adjustRightInd w:val="0"/>
              <w:jc w:val="both"/>
              <w:rPr>
                <w:sz w:val="20"/>
                <w:szCs w:val="20"/>
              </w:rPr>
            </w:pPr>
            <w:r w:rsidRPr="00D96AD3">
              <w:rPr>
                <w:sz w:val="20"/>
                <w:szCs w:val="20"/>
              </w:rPr>
              <w:t>24</w:t>
            </w:r>
          </w:p>
        </w:tc>
        <w:tc>
          <w:tcPr>
            <w:tcW w:w="3737" w:type="dxa"/>
            <w:tcBorders>
              <w:top w:val="nil"/>
              <w:bottom w:val="single" w:sz="4" w:space="0" w:color="auto"/>
            </w:tcBorders>
          </w:tcPr>
          <w:p w:rsidR="00D96AD3" w:rsidRPr="00D96AD3" w:rsidRDefault="00D96AD3" w:rsidP="00D96AD3">
            <w:pPr>
              <w:widowControl w:val="0"/>
              <w:autoSpaceDE w:val="0"/>
              <w:autoSpaceDN w:val="0"/>
              <w:adjustRightInd w:val="0"/>
              <w:rPr>
                <w:sz w:val="20"/>
                <w:szCs w:val="20"/>
              </w:rPr>
            </w:pPr>
            <w:r w:rsidRPr="00D96AD3">
              <w:rPr>
                <w:sz w:val="20"/>
                <w:szCs w:val="20"/>
              </w:rPr>
              <w:t>Чистящее средство гель ЛИМОН</w:t>
            </w:r>
          </w:p>
        </w:tc>
        <w:tc>
          <w:tcPr>
            <w:tcW w:w="709"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Шт.</w:t>
            </w:r>
          </w:p>
        </w:tc>
        <w:tc>
          <w:tcPr>
            <w:tcW w:w="1184"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300</w:t>
            </w:r>
          </w:p>
        </w:tc>
        <w:tc>
          <w:tcPr>
            <w:tcW w:w="1417"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ДОМЕСТОС</w:t>
            </w:r>
          </w:p>
        </w:tc>
        <w:tc>
          <w:tcPr>
            <w:tcW w:w="127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601746</w:t>
            </w:r>
          </w:p>
        </w:tc>
        <w:tc>
          <w:tcPr>
            <w:tcW w:w="212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Тара 1л</w:t>
            </w: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r>
      <w:tr w:rsidR="00D96AD3" w:rsidRPr="00D96AD3" w:rsidTr="00D96AD3">
        <w:trPr>
          <w:trHeight w:val="240"/>
        </w:trPr>
        <w:tc>
          <w:tcPr>
            <w:tcW w:w="466" w:type="dxa"/>
            <w:tcBorders>
              <w:top w:val="nil"/>
              <w:bottom w:val="single" w:sz="4" w:space="0" w:color="auto"/>
            </w:tcBorders>
          </w:tcPr>
          <w:p w:rsidR="00D96AD3" w:rsidRPr="00D96AD3" w:rsidRDefault="00D96AD3" w:rsidP="00D96AD3">
            <w:pPr>
              <w:widowControl w:val="0"/>
              <w:autoSpaceDE w:val="0"/>
              <w:autoSpaceDN w:val="0"/>
              <w:adjustRightInd w:val="0"/>
              <w:jc w:val="both"/>
              <w:rPr>
                <w:sz w:val="20"/>
                <w:szCs w:val="20"/>
              </w:rPr>
            </w:pPr>
            <w:r w:rsidRPr="00D96AD3">
              <w:rPr>
                <w:sz w:val="20"/>
                <w:szCs w:val="20"/>
              </w:rPr>
              <w:t>25</w:t>
            </w:r>
          </w:p>
        </w:tc>
        <w:tc>
          <w:tcPr>
            <w:tcW w:w="3737" w:type="dxa"/>
            <w:tcBorders>
              <w:top w:val="nil"/>
              <w:bottom w:val="single" w:sz="4" w:space="0" w:color="auto"/>
            </w:tcBorders>
          </w:tcPr>
          <w:p w:rsidR="00D96AD3" w:rsidRPr="00D96AD3" w:rsidRDefault="00D96AD3" w:rsidP="00D96AD3">
            <w:pPr>
              <w:widowControl w:val="0"/>
              <w:autoSpaceDE w:val="0"/>
              <w:autoSpaceDN w:val="0"/>
              <w:adjustRightInd w:val="0"/>
              <w:rPr>
                <w:sz w:val="20"/>
                <w:szCs w:val="20"/>
              </w:rPr>
            </w:pPr>
            <w:r w:rsidRPr="00D96AD3">
              <w:rPr>
                <w:sz w:val="20"/>
                <w:szCs w:val="20"/>
              </w:rPr>
              <w:t>Чистящее средство крем для посуды раковин нержавейки</w:t>
            </w:r>
          </w:p>
        </w:tc>
        <w:tc>
          <w:tcPr>
            <w:tcW w:w="709"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Шт.</w:t>
            </w:r>
          </w:p>
        </w:tc>
        <w:tc>
          <w:tcPr>
            <w:tcW w:w="1184"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60</w:t>
            </w:r>
          </w:p>
        </w:tc>
        <w:tc>
          <w:tcPr>
            <w:tcW w:w="1417"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СИФ</w:t>
            </w:r>
          </w:p>
        </w:tc>
        <w:tc>
          <w:tcPr>
            <w:tcW w:w="127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10034</w:t>
            </w:r>
          </w:p>
        </w:tc>
        <w:tc>
          <w:tcPr>
            <w:tcW w:w="212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Крем, тара 2л</w:t>
            </w: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r>
      <w:tr w:rsidR="00D96AD3" w:rsidRPr="00D96AD3" w:rsidTr="00D96AD3">
        <w:trPr>
          <w:trHeight w:val="240"/>
        </w:trPr>
        <w:tc>
          <w:tcPr>
            <w:tcW w:w="466" w:type="dxa"/>
            <w:tcBorders>
              <w:top w:val="nil"/>
              <w:bottom w:val="single" w:sz="4" w:space="0" w:color="auto"/>
            </w:tcBorders>
          </w:tcPr>
          <w:p w:rsidR="00D96AD3" w:rsidRPr="00D96AD3" w:rsidRDefault="00D96AD3" w:rsidP="00D96AD3">
            <w:pPr>
              <w:widowControl w:val="0"/>
              <w:autoSpaceDE w:val="0"/>
              <w:autoSpaceDN w:val="0"/>
              <w:adjustRightInd w:val="0"/>
              <w:jc w:val="both"/>
              <w:rPr>
                <w:sz w:val="20"/>
                <w:szCs w:val="20"/>
              </w:rPr>
            </w:pPr>
            <w:r w:rsidRPr="00D96AD3">
              <w:rPr>
                <w:sz w:val="20"/>
                <w:szCs w:val="20"/>
              </w:rPr>
              <w:t>26</w:t>
            </w:r>
          </w:p>
        </w:tc>
        <w:tc>
          <w:tcPr>
            <w:tcW w:w="3737" w:type="dxa"/>
            <w:tcBorders>
              <w:top w:val="nil"/>
              <w:bottom w:val="single" w:sz="4" w:space="0" w:color="auto"/>
            </w:tcBorders>
          </w:tcPr>
          <w:p w:rsidR="00D96AD3" w:rsidRPr="00D96AD3" w:rsidRDefault="00D96AD3" w:rsidP="00D96AD3">
            <w:pPr>
              <w:widowControl w:val="0"/>
              <w:autoSpaceDE w:val="0"/>
              <w:autoSpaceDN w:val="0"/>
              <w:adjustRightInd w:val="0"/>
              <w:rPr>
                <w:sz w:val="20"/>
                <w:szCs w:val="20"/>
              </w:rPr>
            </w:pPr>
            <w:r w:rsidRPr="00D96AD3">
              <w:rPr>
                <w:sz w:val="20"/>
                <w:szCs w:val="20"/>
              </w:rPr>
              <w:t>Чистящее средство МОРСКОЙ БРИЗ</w:t>
            </w:r>
          </w:p>
        </w:tc>
        <w:tc>
          <w:tcPr>
            <w:tcW w:w="709"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Шт.</w:t>
            </w:r>
          </w:p>
        </w:tc>
        <w:tc>
          <w:tcPr>
            <w:tcW w:w="1184"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100</w:t>
            </w:r>
          </w:p>
        </w:tc>
        <w:tc>
          <w:tcPr>
            <w:tcW w:w="1417"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ПЕМОЛЮКС</w:t>
            </w:r>
          </w:p>
        </w:tc>
        <w:tc>
          <w:tcPr>
            <w:tcW w:w="127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212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Порошок, тара 480г</w:t>
            </w: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r>
      <w:tr w:rsidR="00D96AD3" w:rsidRPr="00D96AD3" w:rsidTr="00D96AD3">
        <w:trPr>
          <w:trHeight w:val="240"/>
        </w:trPr>
        <w:tc>
          <w:tcPr>
            <w:tcW w:w="466" w:type="dxa"/>
            <w:tcBorders>
              <w:top w:val="nil"/>
              <w:bottom w:val="single" w:sz="4" w:space="0" w:color="auto"/>
            </w:tcBorders>
          </w:tcPr>
          <w:p w:rsidR="00D96AD3" w:rsidRPr="00D96AD3" w:rsidRDefault="00D96AD3" w:rsidP="00D96AD3">
            <w:pPr>
              <w:widowControl w:val="0"/>
              <w:autoSpaceDE w:val="0"/>
              <w:autoSpaceDN w:val="0"/>
              <w:adjustRightInd w:val="0"/>
              <w:jc w:val="both"/>
              <w:rPr>
                <w:sz w:val="20"/>
                <w:szCs w:val="20"/>
              </w:rPr>
            </w:pPr>
            <w:r w:rsidRPr="00D96AD3">
              <w:rPr>
                <w:sz w:val="20"/>
                <w:szCs w:val="20"/>
              </w:rPr>
              <w:t>27</w:t>
            </w:r>
          </w:p>
        </w:tc>
        <w:tc>
          <w:tcPr>
            <w:tcW w:w="3737" w:type="dxa"/>
            <w:tcBorders>
              <w:top w:val="nil"/>
              <w:bottom w:val="single" w:sz="4" w:space="0" w:color="auto"/>
            </w:tcBorders>
          </w:tcPr>
          <w:p w:rsidR="00D96AD3" w:rsidRPr="00D96AD3" w:rsidRDefault="00D96AD3" w:rsidP="00D96AD3">
            <w:pPr>
              <w:jc w:val="both"/>
              <w:rPr>
                <w:sz w:val="20"/>
                <w:szCs w:val="20"/>
              </w:rPr>
            </w:pPr>
            <w:proofErr w:type="spellStart"/>
            <w:r w:rsidRPr="00D96AD3">
              <w:rPr>
                <w:sz w:val="20"/>
                <w:szCs w:val="20"/>
              </w:rPr>
              <w:t>Гласс</w:t>
            </w:r>
            <w:proofErr w:type="spellEnd"/>
            <w:r w:rsidRPr="00D96AD3">
              <w:rPr>
                <w:sz w:val="20"/>
                <w:szCs w:val="20"/>
              </w:rPr>
              <w:t xml:space="preserve"> </w:t>
            </w:r>
            <w:proofErr w:type="spellStart"/>
            <w:r w:rsidRPr="00D96AD3">
              <w:rPr>
                <w:sz w:val="20"/>
                <w:szCs w:val="20"/>
              </w:rPr>
              <w:t>Клинер</w:t>
            </w:r>
            <w:proofErr w:type="spellEnd"/>
            <w:r w:rsidRPr="00D96AD3">
              <w:rPr>
                <w:sz w:val="20"/>
                <w:szCs w:val="20"/>
              </w:rPr>
              <w:t xml:space="preserve">  с нашатырным спиртом и отдушкой для чистки стекол</w:t>
            </w:r>
          </w:p>
        </w:tc>
        <w:tc>
          <w:tcPr>
            <w:tcW w:w="709"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Шт.</w:t>
            </w:r>
          </w:p>
        </w:tc>
        <w:tc>
          <w:tcPr>
            <w:tcW w:w="1184"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20</w:t>
            </w:r>
          </w:p>
        </w:tc>
        <w:tc>
          <w:tcPr>
            <w:tcW w:w="1417"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roofErr w:type="spellStart"/>
            <w:r w:rsidRPr="00D96AD3">
              <w:rPr>
                <w:sz w:val="20"/>
                <w:szCs w:val="20"/>
              </w:rPr>
              <w:t>Pro-Brite</w:t>
            </w:r>
            <w:proofErr w:type="spellEnd"/>
          </w:p>
        </w:tc>
        <w:tc>
          <w:tcPr>
            <w:tcW w:w="127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081-05</w:t>
            </w:r>
          </w:p>
        </w:tc>
        <w:tc>
          <w:tcPr>
            <w:tcW w:w="212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Тара 500мл, с триггером</w:t>
            </w: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r>
      <w:tr w:rsidR="00D96AD3" w:rsidRPr="00D96AD3" w:rsidTr="00D96AD3">
        <w:trPr>
          <w:trHeight w:val="240"/>
        </w:trPr>
        <w:tc>
          <w:tcPr>
            <w:tcW w:w="466" w:type="dxa"/>
            <w:tcBorders>
              <w:top w:val="nil"/>
              <w:bottom w:val="single" w:sz="4" w:space="0" w:color="auto"/>
            </w:tcBorders>
          </w:tcPr>
          <w:p w:rsidR="00D96AD3" w:rsidRPr="00D96AD3" w:rsidRDefault="00D96AD3" w:rsidP="00D96AD3">
            <w:pPr>
              <w:widowControl w:val="0"/>
              <w:autoSpaceDE w:val="0"/>
              <w:autoSpaceDN w:val="0"/>
              <w:adjustRightInd w:val="0"/>
              <w:jc w:val="both"/>
              <w:rPr>
                <w:sz w:val="20"/>
                <w:szCs w:val="20"/>
              </w:rPr>
            </w:pPr>
            <w:r w:rsidRPr="00D96AD3">
              <w:rPr>
                <w:sz w:val="20"/>
                <w:szCs w:val="20"/>
              </w:rPr>
              <w:t>28</w:t>
            </w:r>
          </w:p>
        </w:tc>
        <w:tc>
          <w:tcPr>
            <w:tcW w:w="3737" w:type="dxa"/>
            <w:tcBorders>
              <w:top w:val="nil"/>
              <w:bottom w:val="single" w:sz="4" w:space="0" w:color="auto"/>
            </w:tcBorders>
          </w:tcPr>
          <w:p w:rsidR="00D96AD3" w:rsidRPr="00D96AD3" w:rsidRDefault="00D96AD3" w:rsidP="00D96AD3">
            <w:pPr>
              <w:widowControl w:val="0"/>
              <w:autoSpaceDE w:val="0"/>
              <w:autoSpaceDN w:val="0"/>
              <w:adjustRightInd w:val="0"/>
              <w:jc w:val="both"/>
              <w:rPr>
                <w:sz w:val="20"/>
                <w:szCs w:val="20"/>
              </w:rPr>
            </w:pPr>
            <w:r w:rsidRPr="00D96AD3">
              <w:rPr>
                <w:sz w:val="20"/>
                <w:szCs w:val="20"/>
              </w:rPr>
              <w:t xml:space="preserve">Склиз </w:t>
            </w:r>
            <w:proofErr w:type="spellStart"/>
            <w:r w:rsidRPr="00D96AD3">
              <w:rPr>
                <w:sz w:val="20"/>
                <w:szCs w:val="20"/>
              </w:rPr>
              <w:t>Эволюшн</w:t>
            </w:r>
            <w:proofErr w:type="spellEnd"/>
          </w:p>
        </w:tc>
        <w:tc>
          <w:tcPr>
            <w:tcW w:w="709"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roofErr w:type="spellStart"/>
            <w:r w:rsidRPr="00D96AD3">
              <w:rPr>
                <w:sz w:val="20"/>
                <w:szCs w:val="20"/>
              </w:rPr>
              <w:t>Шт</w:t>
            </w:r>
            <w:proofErr w:type="spellEnd"/>
          </w:p>
        </w:tc>
        <w:tc>
          <w:tcPr>
            <w:tcW w:w="1184"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10</w:t>
            </w:r>
          </w:p>
        </w:tc>
        <w:tc>
          <w:tcPr>
            <w:tcW w:w="1417"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roofErr w:type="spellStart"/>
            <w:r w:rsidRPr="00D96AD3">
              <w:rPr>
                <w:sz w:val="20"/>
                <w:szCs w:val="20"/>
              </w:rPr>
              <w:t>Vileda</w:t>
            </w:r>
            <w:proofErr w:type="spellEnd"/>
          </w:p>
        </w:tc>
        <w:tc>
          <w:tcPr>
            <w:tcW w:w="127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500209/100243</w:t>
            </w:r>
          </w:p>
        </w:tc>
        <w:tc>
          <w:tcPr>
            <w:tcW w:w="212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35 см</w:t>
            </w: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r>
      <w:tr w:rsidR="00D96AD3" w:rsidRPr="00D96AD3" w:rsidTr="00D96AD3">
        <w:trPr>
          <w:trHeight w:val="240"/>
        </w:trPr>
        <w:tc>
          <w:tcPr>
            <w:tcW w:w="466" w:type="dxa"/>
            <w:tcBorders>
              <w:top w:val="nil"/>
              <w:bottom w:val="single" w:sz="4" w:space="0" w:color="auto"/>
            </w:tcBorders>
          </w:tcPr>
          <w:p w:rsidR="00D96AD3" w:rsidRPr="00D96AD3" w:rsidRDefault="00D96AD3" w:rsidP="00D96AD3">
            <w:pPr>
              <w:widowControl w:val="0"/>
              <w:autoSpaceDE w:val="0"/>
              <w:autoSpaceDN w:val="0"/>
              <w:adjustRightInd w:val="0"/>
              <w:jc w:val="both"/>
              <w:rPr>
                <w:sz w:val="20"/>
                <w:szCs w:val="20"/>
              </w:rPr>
            </w:pPr>
            <w:r w:rsidRPr="00D96AD3">
              <w:rPr>
                <w:sz w:val="20"/>
                <w:szCs w:val="20"/>
              </w:rPr>
              <w:t>29</w:t>
            </w:r>
          </w:p>
        </w:tc>
        <w:tc>
          <w:tcPr>
            <w:tcW w:w="3737" w:type="dxa"/>
            <w:tcBorders>
              <w:top w:val="nil"/>
              <w:bottom w:val="single" w:sz="4" w:space="0" w:color="auto"/>
            </w:tcBorders>
          </w:tcPr>
          <w:p w:rsidR="00D96AD3" w:rsidRPr="00D96AD3" w:rsidRDefault="00D96AD3" w:rsidP="00D96AD3">
            <w:pPr>
              <w:widowControl w:val="0"/>
              <w:autoSpaceDE w:val="0"/>
              <w:autoSpaceDN w:val="0"/>
              <w:adjustRightInd w:val="0"/>
              <w:jc w:val="both"/>
              <w:rPr>
                <w:sz w:val="20"/>
                <w:szCs w:val="20"/>
              </w:rPr>
            </w:pPr>
            <w:r w:rsidRPr="00D96AD3">
              <w:rPr>
                <w:sz w:val="20"/>
                <w:szCs w:val="20"/>
              </w:rPr>
              <w:t xml:space="preserve">Щетка для мытья окон </w:t>
            </w:r>
            <w:proofErr w:type="spellStart"/>
            <w:r w:rsidRPr="00D96AD3">
              <w:rPr>
                <w:sz w:val="20"/>
                <w:szCs w:val="20"/>
              </w:rPr>
              <w:t>Эволюшн</w:t>
            </w:r>
            <w:proofErr w:type="spellEnd"/>
            <w:r w:rsidRPr="00D96AD3">
              <w:rPr>
                <w:sz w:val="20"/>
                <w:szCs w:val="20"/>
              </w:rPr>
              <w:t xml:space="preserve"> в сборе</w:t>
            </w:r>
          </w:p>
        </w:tc>
        <w:tc>
          <w:tcPr>
            <w:tcW w:w="709"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roofErr w:type="spellStart"/>
            <w:r w:rsidRPr="00D96AD3">
              <w:rPr>
                <w:sz w:val="20"/>
                <w:szCs w:val="20"/>
              </w:rPr>
              <w:t>Шт</w:t>
            </w:r>
            <w:proofErr w:type="spellEnd"/>
          </w:p>
        </w:tc>
        <w:tc>
          <w:tcPr>
            <w:tcW w:w="1184"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10</w:t>
            </w:r>
          </w:p>
        </w:tc>
        <w:tc>
          <w:tcPr>
            <w:tcW w:w="1417"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roofErr w:type="spellStart"/>
            <w:r w:rsidRPr="00D96AD3">
              <w:rPr>
                <w:sz w:val="20"/>
                <w:szCs w:val="20"/>
              </w:rPr>
              <w:t>Vileda</w:t>
            </w:r>
            <w:proofErr w:type="spellEnd"/>
          </w:p>
        </w:tc>
        <w:tc>
          <w:tcPr>
            <w:tcW w:w="127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100812/100235</w:t>
            </w:r>
          </w:p>
        </w:tc>
        <w:tc>
          <w:tcPr>
            <w:tcW w:w="212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35 см</w:t>
            </w: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r>
      <w:tr w:rsidR="00D96AD3" w:rsidRPr="00D96AD3" w:rsidTr="00D96AD3">
        <w:trPr>
          <w:trHeight w:val="240"/>
        </w:trPr>
        <w:tc>
          <w:tcPr>
            <w:tcW w:w="466" w:type="dxa"/>
            <w:tcBorders>
              <w:top w:val="nil"/>
              <w:bottom w:val="single" w:sz="4" w:space="0" w:color="auto"/>
            </w:tcBorders>
          </w:tcPr>
          <w:p w:rsidR="00D96AD3" w:rsidRPr="00D96AD3" w:rsidRDefault="00D96AD3" w:rsidP="00D96AD3">
            <w:pPr>
              <w:widowControl w:val="0"/>
              <w:autoSpaceDE w:val="0"/>
              <w:autoSpaceDN w:val="0"/>
              <w:adjustRightInd w:val="0"/>
              <w:jc w:val="both"/>
              <w:rPr>
                <w:sz w:val="20"/>
                <w:szCs w:val="20"/>
              </w:rPr>
            </w:pPr>
            <w:r w:rsidRPr="00D96AD3">
              <w:rPr>
                <w:sz w:val="20"/>
                <w:szCs w:val="20"/>
              </w:rPr>
              <w:lastRenderedPageBreak/>
              <w:t>30</w:t>
            </w:r>
          </w:p>
        </w:tc>
        <w:tc>
          <w:tcPr>
            <w:tcW w:w="3737" w:type="dxa"/>
            <w:tcBorders>
              <w:top w:val="nil"/>
              <w:bottom w:val="single" w:sz="4" w:space="0" w:color="auto"/>
            </w:tcBorders>
          </w:tcPr>
          <w:p w:rsidR="00D96AD3" w:rsidRPr="00D96AD3" w:rsidRDefault="00D96AD3" w:rsidP="00D96AD3">
            <w:pPr>
              <w:widowControl w:val="0"/>
              <w:autoSpaceDE w:val="0"/>
              <w:autoSpaceDN w:val="0"/>
              <w:adjustRightInd w:val="0"/>
              <w:jc w:val="both"/>
              <w:rPr>
                <w:sz w:val="20"/>
                <w:szCs w:val="20"/>
              </w:rPr>
            </w:pPr>
            <w:r w:rsidRPr="00D96AD3">
              <w:rPr>
                <w:sz w:val="20"/>
                <w:szCs w:val="20"/>
              </w:rPr>
              <w:t xml:space="preserve">Лезвие </w:t>
            </w:r>
            <w:proofErr w:type="spellStart"/>
            <w:r w:rsidRPr="00D96AD3">
              <w:rPr>
                <w:sz w:val="20"/>
                <w:szCs w:val="20"/>
              </w:rPr>
              <w:t>Перфоманс</w:t>
            </w:r>
            <w:proofErr w:type="spellEnd"/>
            <w:r w:rsidRPr="00D96AD3">
              <w:rPr>
                <w:sz w:val="20"/>
                <w:szCs w:val="20"/>
              </w:rPr>
              <w:t xml:space="preserve"> </w:t>
            </w:r>
          </w:p>
        </w:tc>
        <w:tc>
          <w:tcPr>
            <w:tcW w:w="709"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roofErr w:type="spellStart"/>
            <w:r w:rsidRPr="00D96AD3">
              <w:rPr>
                <w:sz w:val="20"/>
                <w:szCs w:val="20"/>
              </w:rPr>
              <w:t>Шт</w:t>
            </w:r>
            <w:proofErr w:type="spellEnd"/>
          </w:p>
        </w:tc>
        <w:tc>
          <w:tcPr>
            <w:tcW w:w="1184"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30</w:t>
            </w:r>
          </w:p>
        </w:tc>
        <w:tc>
          <w:tcPr>
            <w:tcW w:w="1417"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roofErr w:type="spellStart"/>
            <w:r w:rsidRPr="00D96AD3">
              <w:rPr>
                <w:sz w:val="20"/>
                <w:szCs w:val="20"/>
              </w:rPr>
              <w:t>Vileda</w:t>
            </w:r>
            <w:proofErr w:type="spellEnd"/>
          </w:p>
        </w:tc>
        <w:tc>
          <w:tcPr>
            <w:tcW w:w="127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500113/100146</w:t>
            </w:r>
          </w:p>
        </w:tc>
        <w:tc>
          <w:tcPr>
            <w:tcW w:w="212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35 см, жесткое резиновое, черное</w:t>
            </w: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r>
      <w:tr w:rsidR="00D96AD3" w:rsidRPr="00D96AD3" w:rsidTr="00D96AD3">
        <w:trPr>
          <w:trHeight w:val="240"/>
        </w:trPr>
        <w:tc>
          <w:tcPr>
            <w:tcW w:w="466" w:type="dxa"/>
            <w:tcBorders>
              <w:top w:val="nil"/>
              <w:bottom w:val="single" w:sz="4" w:space="0" w:color="auto"/>
            </w:tcBorders>
          </w:tcPr>
          <w:p w:rsidR="00D96AD3" w:rsidRPr="00D96AD3" w:rsidRDefault="00D96AD3" w:rsidP="00D96AD3">
            <w:pPr>
              <w:widowControl w:val="0"/>
              <w:autoSpaceDE w:val="0"/>
              <w:autoSpaceDN w:val="0"/>
              <w:adjustRightInd w:val="0"/>
              <w:jc w:val="both"/>
              <w:rPr>
                <w:sz w:val="20"/>
                <w:szCs w:val="20"/>
              </w:rPr>
            </w:pPr>
            <w:r w:rsidRPr="00D96AD3">
              <w:rPr>
                <w:sz w:val="20"/>
                <w:szCs w:val="20"/>
              </w:rPr>
              <w:t>31</w:t>
            </w:r>
          </w:p>
        </w:tc>
        <w:tc>
          <w:tcPr>
            <w:tcW w:w="3737" w:type="dxa"/>
            <w:tcBorders>
              <w:top w:val="nil"/>
              <w:bottom w:val="single" w:sz="4" w:space="0" w:color="auto"/>
            </w:tcBorders>
          </w:tcPr>
          <w:p w:rsidR="00D96AD3" w:rsidRPr="00D96AD3" w:rsidRDefault="00D96AD3" w:rsidP="00D96AD3">
            <w:pPr>
              <w:widowControl w:val="0"/>
              <w:autoSpaceDE w:val="0"/>
              <w:autoSpaceDN w:val="0"/>
              <w:adjustRightInd w:val="0"/>
              <w:jc w:val="both"/>
              <w:rPr>
                <w:sz w:val="20"/>
                <w:szCs w:val="20"/>
              </w:rPr>
            </w:pPr>
            <w:r w:rsidRPr="00D96AD3">
              <w:rPr>
                <w:sz w:val="20"/>
                <w:szCs w:val="20"/>
              </w:rPr>
              <w:t xml:space="preserve">Моющая насадка </w:t>
            </w:r>
            <w:proofErr w:type="spellStart"/>
            <w:r w:rsidRPr="00D96AD3">
              <w:rPr>
                <w:sz w:val="20"/>
                <w:szCs w:val="20"/>
              </w:rPr>
              <w:t>Эволюшн</w:t>
            </w:r>
            <w:proofErr w:type="spellEnd"/>
          </w:p>
        </w:tc>
        <w:tc>
          <w:tcPr>
            <w:tcW w:w="709"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roofErr w:type="spellStart"/>
            <w:r w:rsidRPr="00D96AD3">
              <w:rPr>
                <w:sz w:val="20"/>
                <w:szCs w:val="20"/>
              </w:rPr>
              <w:t>Шт</w:t>
            </w:r>
            <w:proofErr w:type="spellEnd"/>
          </w:p>
        </w:tc>
        <w:tc>
          <w:tcPr>
            <w:tcW w:w="1184"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30</w:t>
            </w:r>
          </w:p>
        </w:tc>
        <w:tc>
          <w:tcPr>
            <w:tcW w:w="1417"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roofErr w:type="spellStart"/>
            <w:r w:rsidRPr="00D96AD3">
              <w:rPr>
                <w:sz w:val="20"/>
                <w:szCs w:val="20"/>
              </w:rPr>
              <w:t>Vileda</w:t>
            </w:r>
            <w:proofErr w:type="spellEnd"/>
          </w:p>
        </w:tc>
        <w:tc>
          <w:tcPr>
            <w:tcW w:w="127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500207/100241</w:t>
            </w:r>
          </w:p>
        </w:tc>
        <w:tc>
          <w:tcPr>
            <w:tcW w:w="212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35 см, белая</w:t>
            </w: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r>
      <w:tr w:rsidR="00D96AD3" w:rsidRPr="00D96AD3" w:rsidTr="00D96AD3">
        <w:trPr>
          <w:trHeight w:val="240"/>
        </w:trPr>
        <w:tc>
          <w:tcPr>
            <w:tcW w:w="466" w:type="dxa"/>
            <w:tcBorders>
              <w:top w:val="nil"/>
              <w:bottom w:val="single" w:sz="4" w:space="0" w:color="auto"/>
            </w:tcBorders>
          </w:tcPr>
          <w:p w:rsidR="00D96AD3" w:rsidRPr="00D96AD3" w:rsidRDefault="00D96AD3" w:rsidP="00D96AD3">
            <w:pPr>
              <w:widowControl w:val="0"/>
              <w:autoSpaceDE w:val="0"/>
              <w:autoSpaceDN w:val="0"/>
              <w:adjustRightInd w:val="0"/>
              <w:jc w:val="both"/>
              <w:rPr>
                <w:sz w:val="20"/>
                <w:szCs w:val="20"/>
              </w:rPr>
            </w:pPr>
            <w:r w:rsidRPr="00D96AD3">
              <w:rPr>
                <w:sz w:val="20"/>
                <w:szCs w:val="20"/>
              </w:rPr>
              <w:t>32</w:t>
            </w:r>
          </w:p>
        </w:tc>
        <w:tc>
          <w:tcPr>
            <w:tcW w:w="3737" w:type="dxa"/>
            <w:tcBorders>
              <w:top w:val="nil"/>
              <w:bottom w:val="single" w:sz="4" w:space="0" w:color="auto"/>
            </w:tcBorders>
          </w:tcPr>
          <w:p w:rsidR="00D96AD3" w:rsidRPr="00D96AD3" w:rsidRDefault="00D96AD3" w:rsidP="00D96AD3">
            <w:pPr>
              <w:widowControl w:val="0"/>
              <w:autoSpaceDE w:val="0"/>
              <w:autoSpaceDN w:val="0"/>
              <w:adjustRightInd w:val="0"/>
              <w:jc w:val="both"/>
              <w:rPr>
                <w:sz w:val="20"/>
                <w:szCs w:val="20"/>
              </w:rPr>
            </w:pPr>
            <w:r w:rsidRPr="00D96AD3">
              <w:rPr>
                <w:sz w:val="20"/>
                <w:szCs w:val="20"/>
              </w:rPr>
              <w:t xml:space="preserve">Мыло </w:t>
            </w:r>
            <w:r w:rsidRPr="00D96AD3">
              <w:rPr>
                <w:sz w:val="20"/>
                <w:szCs w:val="20"/>
                <w:lang w:val="en-US"/>
              </w:rPr>
              <w:t xml:space="preserve">S4 </w:t>
            </w:r>
            <w:r w:rsidRPr="00D96AD3">
              <w:rPr>
                <w:sz w:val="20"/>
                <w:szCs w:val="20"/>
              </w:rPr>
              <w:t>пена</w:t>
            </w:r>
          </w:p>
        </w:tc>
        <w:tc>
          <w:tcPr>
            <w:tcW w:w="709"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Шт.</w:t>
            </w:r>
          </w:p>
        </w:tc>
        <w:tc>
          <w:tcPr>
            <w:tcW w:w="1184"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100</w:t>
            </w:r>
          </w:p>
        </w:tc>
        <w:tc>
          <w:tcPr>
            <w:tcW w:w="1417"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lang w:val="en-US"/>
              </w:rPr>
            </w:pPr>
            <w:proofErr w:type="spellStart"/>
            <w:r w:rsidRPr="00D96AD3">
              <w:rPr>
                <w:sz w:val="20"/>
                <w:szCs w:val="20"/>
                <w:lang w:val="en-US"/>
              </w:rPr>
              <w:t>Tork</w:t>
            </w:r>
            <w:proofErr w:type="spellEnd"/>
          </w:p>
        </w:tc>
        <w:tc>
          <w:tcPr>
            <w:tcW w:w="127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lang w:val="en-US"/>
              </w:rPr>
            </w:pPr>
            <w:r w:rsidRPr="00D96AD3">
              <w:rPr>
                <w:sz w:val="20"/>
                <w:szCs w:val="20"/>
                <w:lang w:val="en-US"/>
              </w:rPr>
              <w:t>520501</w:t>
            </w:r>
          </w:p>
        </w:tc>
        <w:tc>
          <w:tcPr>
            <w:tcW w:w="212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lang w:val="en-US"/>
              </w:rPr>
              <w:t>1</w:t>
            </w:r>
            <w:r w:rsidRPr="00D96AD3">
              <w:rPr>
                <w:sz w:val="20"/>
                <w:szCs w:val="20"/>
              </w:rPr>
              <w:t xml:space="preserve"> л, мягкое прозрачное</w:t>
            </w: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r>
      <w:tr w:rsidR="00D96AD3" w:rsidRPr="00D96AD3" w:rsidTr="00D96AD3">
        <w:trPr>
          <w:trHeight w:val="240"/>
        </w:trPr>
        <w:tc>
          <w:tcPr>
            <w:tcW w:w="466" w:type="dxa"/>
            <w:tcBorders>
              <w:top w:val="nil"/>
              <w:bottom w:val="single" w:sz="4" w:space="0" w:color="auto"/>
            </w:tcBorders>
          </w:tcPr>
          <w:p w:rsidR="00D96AD3" w:rsidRPr="00D96AD3" w:rsidRDefault="00D96AD3" w:rsidP="00D96AD3">
            <w:pPr>
              <w:widowControl w:val="0"/>
              <w:autoSpaceDE w:val="0"/>
              <w:autoSpaceDN w:val="0"/>
              <w:adjustRightInd w:val="0"/>
              <w:jc w:val="both"/>
              <w:rPr>
                <w:sz w:val="20"/>
                <w:szCs w:val="20"/>
              </w:rPr>
            </w:pPr>
            <w:r w:rsidRPr="00D96AD3">
              <w:rPr>
                <w:sz w:val="20"/>
                <w:szCs w:val="20"/>
              </w:rPr>
              <w:t>33</w:t>
            </w:r>
          </w:p>
        </w:tc>
        <w:tc>
          <w:tcPr>
            <w:tcW w:w="3737" w:type="dxa"/>
            <w:tcBorders>
              <w:top w:val="nil"/>
              <w:bottom w:val="single" w:sz="4" w:space="0" w:color="auto"/>
            </w:tcBorders>
          </w:tcPr>
          <w:p w:rsidR="00D96AD3" w:rsidRPr="00D96AD3" w:rsidRDefault="00D96AD3" w:rsidP="00D96AD3">
            <w:pPr>
              <w:widowControl w:val="0"/>
              <w:autoSpaceDE w:val="0"/>
              <w:autoSpaceDN w:val="0"/>
              <w:adjustRightInd w:val="0"/>
              <w:jc w:val="both"/>
              <w:rPr>
                <w:sz w:val="20"/>
                <w:szCs w:val="20"/>
              </w:rPr>
            </w:pPr>
            <w:r w:rsidRPr="00D96AD3">
              <w:rPr>
                <w:sz w:val="20"/>
                <w:szCs w:val="20"/>
              </w:rPr>
              <w:t>Мешки для мусора</w:t>
            </w:r>
          </w:p>
        </w:tc>
        <w:tc>
          <w:tcPr>
            <w:tcW w:w="709"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roofErr w:type="spellStart"/>
            <w:r w:rsidRPr="00D96AD3">
              <w:rPr>
                <w:sz w:val="20"/>
                <w:szCs w:val="20"/>
              </w:rPr>
              <w:t>Рул</w:t>
            </w:r>
            <w:proofErr w:type="spellEnd"/>
          </w:p>
        </w:tc>
        <w:tc>
          <w:tcPr>
            <w:tcW w:w="1184"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500</w:t>
            </w:r>
          </w:p>
        </w:tc>
        <w:tc>
          <w:tcPr>
            <w:tcW w:w="1417"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lang w:val="en-US"/>
              </w:rPr>
            </w:pPr>
            <w:r w:rsidRPr="00D96AD3">
              <w:rPr>
                <w:sz w:val="20"/>
                <w:szCs w:val="20"/>
                <w:lang w:val="en-US"/>
              </w:rPr>
              <w:t>VCLEAN</w:t>
            </w:r>
          </w:p>
        </w:tc>
        <w:tc>
          <w:tcPr>
            <w:tcW w:w="127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212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 xml:space="preserve">120 л, 70*110 ПНД 18 мкм особо прочные черные </w:t>
            </w:r>
            <w:proofErr w:type="spellStart"/>
            <w:r w:rsidRPr="00D96AD3">
              <w:rPr>
                <w:sz w:val="20"/>
                <w:szCs w:val="20"/>
              </w:rPr>
              <w:t>рул</w:t>
            </w:r>
            <w:proofErr w:type="spellEnd"/>
            <w:r w:rsidRPr="00D96AD3">
              <w:rPr>
                <w:sz w:val="20"/>
                <w:szCs w:val="20"/>
              </w:rPr>
              <w:t xml:space="preserve">=10 </w:t>
            </w:r>
            <w:proofErr w:type="spellStart"/>
            <w:r w:rsidRPr="00D96AD3">
              <w:rPr>
                <w:sz w:val="20"/>
                <w:szCs w:val="20"/>
              </w:rPr>
              <w:t>шт</w:t>
            </w:r>
            <w:proofErr w:type="spellEnd"/>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r>
      <w:tr w:rsidR="00D96AD3" w:rsidRPr="00D96AD3" w:rsidTr="00D96AD3">
        <w:trPr>
          <w:trHeight w:val="240"/>
        </w:trPr>
        <w:tc>
          <w:tcPr>
            <w:tcW w:w="466" w:type="dxa"/>
            <w:tcBorders>
              <w:top w:val="nil"/>
              <w:bottom w:val="single" w:sz="4" w:space="0" w:color="auto"/>
            </w:tcBorders>
          </w:tcPr>
          <w:p w:rsidR="00D96AD3" w:rsidRPr="00D96AD3" w:rsidRDefault="00D96AD3" w:rsidP="00D96AD3">
            <w:pPr>
              <w:widowControl w:val="0"/>
              <w:autoSpaceDE w:val="0"/>
              <w:autoSpaceDN w:val="0"/>
              <w:adjustRightInd w:val="0"/>
              <w:jc w:val="both"/>
              <w:rPr>
                <w:sz w:val="20"/>
                <w:szCs w:val="20"/>
              </w:rPr>
            </w:pPr>
            <w:r w:rsidRPr="00D96AD3">
              <w:rPr>
                <w:sz w:val="20"/>
                <w:szCs w:val="20"/>
              </w:rPr>
              <w:t>34</w:t>
            </w:r>
          </w:p>
        </w:tc>
        <w:tc>
          <w:tcPr>
            <w:tcW w:w="3737" w:type="dxa"/>
            <w:tcBorders>
              <w:top w:val="nil"/>
              <w:bottom w:val="single" w:sz="4" w:space="0" w:color="auto"/>
            </w:tcBorders>
          </w:tcPr>
          <w:p w:rsidR="00D96AD3" w:rsidRPr="00D96AD3" w:rsidRDefault="00D96AD3" w:rsidP="00D96AD3">
            <w:pPr>
              <w:widowControl w:val="0"/>
              <w:autoSpaceDE w:val="0"/>
              <w:autoSpaceDN w:val="0"/>
              <w:adjustRightInd w:val="0"/>
              <w:jc w:val="both"/>
              <w:rPr>
                <w:sz w:val="20"/>
                <w:szCs w:val="20"/>
              </w:rPr>
            </w:pPr>
            <w:r w:rsidRPr="00D96AD3">
              <w:rPr>
                <w:sz w:val="20"/>
                <w:szCs w:val="20"/>
              </w:rPr>
              <w:t xml:space="preserve">Тряпка для мытья полов </w:t>
            </w:r>
            <w:proofErr w:type="spellStart"/>
            <w:r w:rsidRPr="00D96AD3">
              <w:rPr>
                <w:sz w:val="20"/>
                <w:szCs w:val="20"/>
              </w:rPr>
              <w:t>Влизир</w:t>
            </w:r>
            <w:proofErr w:type="spellEnd"/>
          </w:p>
        </w:tc>
        <w:tc>
          <w:tcPr>
            <w:tcW w:w="709"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roofErr w:type="spellStart"/>
            <w:r w:rsidRPr="00D96AD3">
              <w:rPr>
                <w:sz w:val="20"/>
                <w:szCs w:val="20"/>
              </w:rPr>
              <w:t>Шт</w:t>
            </w:r>
            <w:proofErr w:type="spellEnd"/>
          </w:p>
        </w:tc>
        <w:tc>
          <w:tcPr>
            <w:tcW w:w="1184"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50</w:t>
            </w:r>
          </w:p>
        </w:tc>
        <w:tc>
          <w:tcPr>
            <w:tcW w:w="1417"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roofErr w:type="spellStart"/>
            <w:r w:rsidRPr="00D96AD3">
              <w:rPr>
                <w:sz w:val="20"/>
                <w:szCs w:val="20"/>
              </w:rPr>
              <w:t>Vileda</w:t>
            </w:r>
            <w:proofErr w:type="spellEnd"/>
          </w:p>
        </w:tc>
        <w:tc>
          <w:tcPr>
            <w:tcW w:w="127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110039/109919</w:t>
            </w:r>
          </w:p>
        </w:tc>
        <w:tc>
          <w:tcPr>
            <w:tcW w:w="212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60*70 см белая</w:t>
            </w: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r>
      <w:tr w:rsidR="00D96AD3" w:rsidRPr="00D96AD3" w:rsidTr="00D96AD3">
        <w:trPr>
          <w:trHeight w:val="240"/>
        </w:trPr>
        <w:tc>
          <w:tcPr>
            <w:tcW w:w="466" w:type="dxa"/>
            <w:tcBorders>
              <w:top w:val="nil"/>
              <w:bottom w:val="single" w:sz="4" w:space="0" w:color="auto"/>
            </w:tcBorders>
          </w:tcPr>
          <w:p w:rsidR="00D96AD3" w:rsidRPr="00D96AD3" w:rsidRDefault="00D96AD3" w:rsidP="00D96AD3">
            <w:pPr>
              <w:widowControl w:val="0"/>
              <w:autoSpaceDE w:val="0"/>
              <w:autoSpaceDN w:val="0"/>
              <w:adjustRightInd w:val="0"/>
              <w:jc w:val="both"/>
              <w:rPr>
                <w:sz w:val="20"/>
                <w:szCs w:val="20"/>
              </w:rPr>
            </w:pPr>
            <w:r w:rsidRPr="00D96AD3">
              <w:rPr>
                <w:sz w:val="20"/>
                <w:szCs w:val="20"/>
              </w:rPr>
              <w:t>35</w:t>
            </w:r>
          </w:p>
        </w:tc>
        <w:tc>
          <w:tcPr>
            <w:tcW w:w="3737" w:type="dxa"/>
            <w:tcBorders>
              <w:top w:val="nil"/>
              <w:bottom w:val="single" w:sz="4" w:space="0" w:color="auto"/>
            </w:tcBorders>
          </w:tcPr>
          <w:p w:rsidR="00D96AD3" w:rsidRPr="00D96AD3" w:rsidRDefault="00D96AD3" w:rsidP="00D96AD3">
            <w:pPr>
              <w:widowControl w:val="0"/>
              <w:autoSpaceDE w:val="0"/>
              <w:autoSpaceDN w:val="0"/>
              <w:adjustRightInd w:val="0"/>
              <w:jc w:val="both"/>
              <w:rPr>
                <w:sz w:val="20"/>
                <w:szCs w:val="20"/>
              </w:rPr>
            </w:pPr>
            <w:r w:rsidRPr="00D96AD3">
              <w:rPr>
                <w:sz w:val="20"/>
                <w:szCs w:val="20"/>
              </w:rPr>
              <w:t xml:space="preserve">Губки, </w:t>
            </w:r>
            <w:proofErr w:type="spellStart"/>
            <w:r w:rsidRPr="00D96AD3">
              <w:rPr>
                <w:sz w:val="20"/>
                <w:szCs w:val="20"/>
              </w:rPr>
              <w:t>скрабы</w:t>
            </w:r>
            <w:proofErr w:type="spellEnd"/>
            <w:r w:rsidRPr="00D96AD3">
              <w:rPr>
                <w:sz w:val="20"/>
                <w:szCs w:val="20"/>
              </w:rPr>
              <w:t xml:space="preserve"> для посуды</w:t>
            </w:r>
          </w:p>
        </w:tc>
        <w:tc>
          <w:tcPr>
            <w:tcW w:w="709"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roofErr w:type="spellStart"/>
            <w:r w:rsidRPr="00D96AD3">
              <w:rPr>
                <w:sz w:val="20"/>
                <w:szCs w:val="20"/>
              </w:rPr>
              <w:t>Шт</w:t>
            </w:r>
            <w:proofErr w:type="spellEnd"/>
          </w:p>
        </w:tc>
        <w:tc>
          <w:tcPr>
            <w:tcW w:w="1184"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150</w:t>
            </w:r>
          </w:p>
        </w:tc>
        <w:tc>
          <w:tcPr>
            <w:tcW w:w="1417"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lang w:val="en-US"/>
              </w:rPr>
              <w:t>VCLEAN</w:t>
            </w:r>
          </w:p>
        </w:tc>
        <w:tc>
          <w:tcPr>
            <w:tcW w:w="1276" w:type="dxa"/>
            <w:tcBorders>
              <w:top w:val="nil"/>
              <w:bottom w:val="single" w:sz="4" w:space="0" w:color="auto"/>
            </w:tcBorders>
          </w:tcPr>
          <w:p w:rsidR="00D96AD3" w:rsidRPr="00D96AD3" w:rsidRDefault="00D96AD3" w:rsidP="00D96AD3">
            <w:pPr>
              <w:widowControl w:val="0"/>
              <w:autoSpaceDE w:val="0"/>
              <w:autoSpaceDN w:val="0"/>
              <w:adjustRightInd w:val="0"/>
              <w:jc w:val="both"/>
              <w:rPr>
                <w:sz w:val="20"/>
                <w:szCs w:val="20"/>
              </w:rPr>
            </w:pPr>
          </w:p>
        </w:tc>
        <w:tc>
          <w:tcPr>
            <w:tcW w:w="2126"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r w:rsidRPr="00D96AD3">
              <w:rPr>
                <w:sz w:val="20"/>
                <w:szCs w:val="20"/>
              </w:rPr>
              <w:t>15 г, металлические</w:t>
            </w: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c>
          <w:tcPr>
            <w:tcW w:w="1701" w:type="dxa"/>
            <w:tcBorders>
              <w:top w:val="nil"/>
              <w:bottom w:val="single" w:sz="4" w:space="0" w:color="auto"/>
            </w:tcBorders>
          </w:tcPr>
          <w:p w:rsidR="00D96AD3" w:rsidRPr="00D96AD3" w:rsidRDefault="00D96AD3" w:rsidP="00D96AD3">
            <w:pPr>
              <w:widowControl w:val="0"/>
              <w:autoSpaceDE w:val="0"/>
              <w:autoSpaceDN w:val="0"/>
              <w:adjustRightInd w:val="0"/>
              <w:jc w:val="center"/>
              <w:rPr>
                <w:sz w:val="20"/>
                <w:szCs w:val="20"/>
              </w:rPr>
            </w:pPr>
          </w:p>
        </w:tc>
      </w:tr>
      <w:tr w:rsidR="00135DCC" w:rsidRPr="00D96AD3" w:rsidTr="00D51AE7">
        <w:trPr>
          <w:trHeight w:val="240"/>
        </w:trPr>
        <w:tc>
          <w:tcPr>
            <w:tcW w:w="16018" w:type="dxa"/>
            <w:gridSpan w:val="10"/>
            <w:tcBorders>
              <w:top w:val="nil"/>
              <w:bottom w:val="single" w:sz="4" w:space="0" w:color="auto"/>
            </w:tcBorders>
          </w:tcPr>
          <w:p w:rsidR="00135DCC" w:rsidRPr="00D96AD3" w:rsidRDefault="00135DCC" w:rsidP="00135DCC">
            <w:pPr>
              <w:widowControl w:val="0"/>
              <w:autoSpaceDE w:val="0"/>
              <w:autoSpaceDN w:val="0"/>
              <w:adjustRightInd w:val="0"/>
              <w:jc w:val="both"/>
            </w:pPr>
            <w:r w:rsidRPr="00D96AD3">
              <w:t xml:space="preserve">Итого       </w:t>
            </w:r>
          </w:p>
        </w:tc>
      </w:tr>
      <w:tr w:rsidR="00135DCC" w:rsidRPr="00D96AD3" w:rsidTr="00D51AE7">
        <w:trPr>
          <w:trHeight w:val="240"/>
        </w:trPr>
        <w:tc>
          <w:tcPr>
            <w:tcW w:w="16018" w:type="dxa"/>
            <w:gridSpan w:val="10"/>
            <w:tcBorders>
              <w:top w:val="nil"/>
              <w:bottom w:val="single" w:sz="4" w:space="0" w:color="auto"/>
            </w:tcBorders>
          </w:tcPr>
          <w:p w:rsidR="00135DCC" w:rsidRPr="00D96AD3" w:rsidRDefault="00135DCC" w:rsidP="00135DCC">
            <w:pPr>
              <w:widowControl w:val="0"/>
              <w:autoSpaceDE w:val="0"/>
              <w:autoSpaceDN w:val="0"/>
              <w:adjustRightInd w:val="0"/>
              <w:jc w:val="both"/>
            </w:pPr>
            <w:r w:rsidRPr="00D96AD3">
              <w:t>НДС-20% (указывается при наличии)</w:t>
            </w:r>
          </w:p>
        </w:tc>
      </w:tr>
    </w:tbl>
    <w:p w:rsidR="00D33201" w:rsidRPr="00D33201" w:rsidRDefault="00D33201" w:rsidP="00D33201">
      <w:pPr>
        <w:numPr>
          <w:ilvl w:val="0"/>
          <w:numId w:val="29"/>
        </w:numPr>
        <w:tabs>
          <w:tab w:val="left" w:pos="284"/>
        </w:tabs>
        <w:contextualSpacing/>
        <w:jc w:val="both"/>
        <w:rPr>
          <w:color w:val="000000"/>
          <w:sz w:val="22"/>
          <w:szCs w:val="22"/>
        </w:rPr>
      </w:pPr>
      <w:r w:rsidRPr="00D33201">
        <w:rPr>
          <w:color w:val="000000"/>
          <w:sz w:val="22"/>
          <w:szCs w:val="22"/>
        </w:rPr>
        <w:t>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w:t>
      </w:r>
    </w:p>
    <w:p w:rsidR="00D33201" w:rsidRPr="00D33201" w:rsidRDefault="00D33201" w:rsidP="00D33201">
      <w:pPr>
        <w:numPr>
          <w:ilvl w:val="0"/>
          <w:numId w:val="29"/>
        </w:numPr>
        <w:tabs>
          <w:tab w:val="left" w:pos="284"/>
        </w:tabs>
        <w:contextualSpacing/>
        <w:jc w:val="both"/>
        <w:rPr>
          <w:color w:val="000000"/>
          <w:sz w:val="22"/>
          <w:szCs w:val="22"/>
        </w:rPr>
      </w:pPr>
      <w:r w:rsidRPr="00D33201">
        <w:rPr>
          <w:sz w:val="22"/>
          <w:szCs w:val="22"/>
        </w:rPr>
        <w:t xml:space="preserve">Требования по стандартам качества и функционирования (соответствие ГОСТам, ТУ и т.д.) </w:t>
      </w:r>
      <w:r w:rsidRPr="00D33201">
        <w:rPr>
          <w:b/>
          <w:sz w:val="22"/>
          <w:szCs w:val="22"/>
        </w:rPr>
        <w:t>-</w:t>
      </w:r>
      <w:r w:rsidRPr="00D33201">
        <w:rPr>
          <w:sz w:val="22"/>
          <w:szCs w:val="22"/>
        </w:rPr>
        <w:t xml:space="preserve"> Качество поставляемого товара должно соответствовать требованиям соответствующих </w:t>
      </w:r>
      <w:r w:rsidR="00306D9A" w:rsidRPr="00D33201">
        <w:rPr>
          <w:sz w:val="22"/>
          <w:szCs w:val="22"/>
        </w:rPr>
        <w:t>ГОСТов</w:t>
      </w:r>
      <w:r w:rsidRPr="00D33201">
        <w:rPr>
          <w:sz w:val="22"/>
          <w:szCs w:val="22"/>
        </w:rPr>
        <w:t>, СанПиНов,</w:t>
      </w:r>
      <w:r w:rsidR="00306D9A">
        <w:rPr>
          <w:sz w:val="22"/>
          <w:szCs w:val="22"/>
        </w:rPr>
        <w:t xml:space="preserve"> ТУ,</w:t>
      </w:r>
      <w:r w:rsidRPr="00D33201">
        <w:rPr>
          <w:sz w:val="22"/>
          <w:szCs w:val="22"/>
        </w:rPr>
        <w:t xml:space="preserve"> принятых для данного вида Товара.</w:t>
      </w:r>
    </w:p>
    <w:p w:rsidR="00D33201" w:rsidRPr="00D33201" w:rsidRDefault="00D33201" w:rsidP="00D33201">
      <w:pPr>
        <w:numPr>
          <w:ilvl w:val="0"/>
          <w:numId w:val="29"/>
        </w:numPr>
        <w:tabs>
          <w:tab w:val="left" w:pos="284"/>
        </w:tabs>
        <w:contextualSpacing/>
        <w:jc w:val="both"/>
        <w:rPr>
          <w:color w:val="000000"/>
          <w:sz w:val="22"/>
          <w:szCs w:val="22"/>
        </w:rPr>
      </w:pPr>
      <w:r w:rsidRPr="00D33201">
        <w:rPr>
          <w:color w:val="000000"/>
          <w:sz w:val="22"/>
          <w:szCs w:val="22"/>
        </w:rPr>
        <w:t xml:space="preserve">Транспортировка, доставка Товара осуществляется силами Поставщика и за его счет. Место поставки: </w:t>
      </w:r>
      <w:r w:rsidRPr="00D33201">
        <w:rPr>
          <w:sz w:val="22"/>
          <w:szCs w:val="22"/>
        </w:rPr>
        <w:t xml:space="preserve">354392, Краснодарский край, г. Сочи, пос. </w:t>
      </w:r>
      <w:proofErr w:type="spellStart"/>
      <w:r w:rsidRPr="00D33201">
        <w:rPr>
          <w:sz w:val="22"/>
          <w:szCs w:val="22"/>
        </w:rPr>
        <w:t>Эсто</w:t>
      </w:r>
      <w:proofErr w:type="spellEnd"/>
      <w:r w:rsidRPr="00D33201">
        <w:rPr>
          <w:sz w:val="22"/>
          <w:szCs w:val="22"/>
        </w:rPr>
        <w:t>-садок, курорт «Красная поляна» наб. Времена года, д. 1, склад.</w:t>
      </w:r>
    </w:p>
    <w:p w:rsidR="00D33201" w:rsidRPr="00D33201" w:rsidRDefault="00D33201" w:rsidP="00D33201">
      <w:pPr>
        <w:numPr>
          <w:ilvl w:val="0"/>
          <w:numId w:val="29"/>
        </w:numPr>
        <w:tabs>
          <w:tab w:val="left" w:pos="284"/>
        </w:tabs>
        <w:contextualSpacing/>
        <w:jc w:val="both"/>
        <w:rPr>
          <w:color w:val="000000"/>
          <w:sz w:val="22"/>
          <w:szCs w:val="22"/>
        </w:rPr>
      </w:pPr>
      <w:r w:rsidRPr="00D33201">
        <w:rPr>
          <w:color w:val="000000"/>
          <w:sz w:val="22"/>
          <w:szCs w:val="22"/>
        </w:rPr>
        <w:t>Требования к объему предоставления гарантий качества товара: в соответствии с условиями Договора и технической документацией завода изготовителя.</w:t>
      </w:r>
    </w:p>
    <w:p w:rsidR="00D33201" w:rsidRPr="00D33201" w:rsidRDefault="00D33201" w:rsidP="00D33201">
      <w:pPr>
        <w:numPr>
          <w:ilvl w:val="0"/>
          <w:numId w:val="29"/>
        </w:numPr>
        <w:tabs>
          <w:tab w:val="left" w:pos="284"/>
        </w:tabs>
        <w:contextualSpacing/>
        <w:jc w:val="both"/>
        <w:rPr>
          <w:color w:val="000000"/>
          <w:sz w:val="22"/>
          <w:szCs w:val="22"/>
        </w:rPr>
      </w:pPr>
      <w:r w:rsidRPr="00D33201">
        <w:rPr>
          <w:sz w:val="22"/>
          <w:szCs w:val="22"/>
        </w:rPr>
        <w:t>Срок поставки  - в течение 5 (пяти) дней со дня получения заявки Поставщиком в электронном виде.</w:t>
      </w:r>
    </w:p>
    <w:p w:rsidR="00D33201" w:rsidRPr="00D33201" w:rsidRDefault="00D33201" w:rsidP="00D33201">
      <w:pPr>
        <w:numPr>
          <w:ilvl w:val="0"/>
          <w:numId w:val="29"/>
        </w:numPr>
        <w:tabs>
          <w:tab w:val="left" w:pos="284"/>
        </w:tabs>
        <w:contextualSpacing/>
        <w:jc w:val="both"/>
        <w:rPr>
          <w:color w:val="000000"/>
          <w:sz w:val="22"/>
          <w:szCs w:val="22"/>
        </w:rPr>
      </w:pPr>
      <w:r w:rsidRPr="00D33201">
        <w:rPr>
          <w:sz w:val="22"/>
          <w:szCs w:val="22"/>
        </w:rPr>
        <w:t xml:space="preserve">Иное: </w:t>
      </w:r>
      <w:r w:rsidR="001F3471">
        <w:rPr>
          <w:sz w:val="22"/>
          <w:szCs w:val="22"/>
        </w:rPr>
        <w:t xml:space="preserve">с учетом объема </w:t>
      </w:r>
      <w:r w:rsidR="00340662">
        <w:rPr>
          <w:sz w:val="22"/>
          <w:szCs w:val="22"/>
        </w:rPr>
        <w:t xml:space="preserve">поставляемого </w:t>
      </w:r>
      <w:r w:rsidR="001F3471">
        <w:rPr>
          <w:sz w:val="22"/>
          <w:szCs w:val="22"/>
        </w:rPr>
        <w:t>Товара</w:t>
      </w:r>
      <w:r w:rsidR="00340662">
        <w:rPr>
          <w:sz w:val="22"/>
          <w:szCs w:val="22"/>
        </w:rPr>
        <w:t>,</w:t>
      </w:r>
      <w:r w:rsidR="001F3471">
        <w:rPr>
          <w:sz w:val="22"/>
          <w:szCs w:val="22"/>
        </w:rPr>
        <w:t xml:space="preserve"> </w:t>
      </w:r>
      <w:r w:rsidR="00340662">
        <w:rPr>
          <w:sz w:val="22"/>
          <w:szCs w:val="22"/>
        </w:rPr>
        <w:t>Поставщик</w:t>
      </w:r>
      <w:r w:rsidR="001F3471" w:rsidRPr="00D33201">
        <w:rPr>
          <w:sz w:val="22"/>
          <w:szCs w:val="22"/>
        </w:rPr>
        <w:t xml:space="preserve"> </w:t>
      </w:r>
      <w:r w:rsidR="001F3471">
        <w:rPr>
          <w:sz w:val="22"/>
          <w:szCs w:val="22"/>
        </w:rPr>
        <w:t>на комплементарной основе</w:t>
      </w:r>
      <w:r w:rsidRPr="00D33201">
        <w:rPr>
          <w:sz w:val="22"/>
          <w:szCs w:val="22"/>
        </w:rPr>
        <w:t xml:space="preserve"> предостав</w:t>
      </w:r>
      <w:r w:rsidR="001F3471">
        <w:rPr>
          <w:sz w:val="22"/>
          <w:szCs w:val="22"/>
        </w:rPr>
        <w:t>ляет</w:t>
      </w:r>
      <w:r w:rsidRPr="00D33201">
        <w:rPr>
          <w:sz w:val="22"/>
          <w:szCs w:val="22"/>
        </w:rPr>
        <w:t xml:space="preserve"> и устан</w:t>
      </w:r>
      <w:r w:rsidR="008835B3">
        <w:rPr>
          <w:sz w:val="22"/>
          <w:szCs w:val="22"/>
        </w:rPr>
        <w:t>а</w:t>
      </w:r>
      <w:r w:rsidRPr="00D33201">
        <w:rPr>
          <w:sz w:val="22"/>
          <w:szCs w:val="22"/>
        </w:rPr>
        <w:t>в</w:t>
      </w:r>
      <w:r w:rsidR="001F3471">
        <w:rPr>
          <w:sz w:val="22"/>
          <w:szCs w:val="22"/>
        </w:rPr>
        <w:t>ливает</w:t>
      </w:r>
      <w:r w:rsidRPr="00D33201">
        <w:rPr>
          <w:sz w:val="22"/>
          <w:szCs w:val="22"/>
        </w:rPr>
        <w:t>:</w:t>
      </w:r>
    </w:p>
    <w:p w:rsidR="00E95023" w:rsidRPr="00D33201" w:rsidRDefault="00E95023" w:rsidP="00D33201">
      <w:pPr>
        <w:ind w:left="1134"/>
        <w:jc w:val="both"/>
        <w:rPr>
          <w:sz w:val="22"/>
          <w:szCs w:val="22"/>
        </w:rPr>
      </w:pPr>
      <w:r w:rsidRPr="00D33201">
        <w:rPr>
          <w:sz w:val="22"/>
          <w:szCs w:val="22"/>
        </w:rPr>
        <w:t>- диспенсеры (</w:t>
      </w:r>
      <w:r w:rsidRPr="00D33201">
        <w:rPr>
          <w:sz w:val="22"/>
          <w:szCs w:val="22"/>
          <w:lang w:val="en-US"/>
        </w:rPr>
        <w:t>TORK</w:t>
      </w:r>
      <w:r w:rsidRPr="00D33201">
        <w:rPr>
          <w:sz w:val="22"/>
          <w:szCs w:val="22"/>
        </w:rPr>
        <w:t xml:space="preserve">) H5 </w:t>
      </w:r>
      <w:proofErr w:type="spellStart"/>
      <w:r w:rsidRPr="00D33201">
        <w:rPr>
          <w:sz w:val="22"/>
          <w:szCs w:val="22"/>
        </w:rPr>
        <w:t>PeakServe</w:t>
      </w:r>
      <w:proofErr w:type="spellEnd"/>
      <w:r w:rsidRPr="00D33201">
        <w:rPr>
          <w:sz w:val="22"/>
          <w:szCs w:val="22"/>
        </w:rPr>
        <w:t xml:space="preserve"> для полотенец в </w:t>
      </w:r>
      <w:proofErr w:type="gramStart"/>
      <w:r w:rsidRPr="00D33201">
        <w:rPr>
          <w:sz w:val="22"/>
          <w:szCs w:val="22"/>
        </w:rPr>
        <w:t>пачках</w:t>
      </w:r>
      <w:proofErr w:type="gramEnd"/>
      <w:r w:rsidRPr="00D33201">
        <w:rPr>
          <w:sz w:val="22"/>
          <w:szCs w:val="22"/>
        </w:rPr>
        <w:t xml:space="preserve">  </w:t>
      </w:r>
      <w:r w:rsidR="00D33201" w:rsidRPr="00D33201">
        <w:rPr>
          <w:sz w:val="22"/>
          <w:szCs w:val="22"/>
        </w:rPr>
        <w:t>(артикул 552500)  в кол-ве 10шт;</w:t>
      </w:r>
    </w:p>
    <w:p w:rsidR="00E95023" w:rsidRPr="00D33201" w:rsidRDefault="00E95023" w:rsidP="00D33201">
      <w:pPr>
        <w:ind w:left="1134"/>
        <w:jc w:val="both"/>
        <w:rPr>
          <w:sz w:val="22"/>
          <w:szCs w:val="22"/>
        </w:rPr>
      </w:pPr>
      <w:r w:rsidRPr="00D33201">
        <w:rPr>
          <w:sz w:val="22"/>
          <w:szCs w:val="22"/>
        </w:rPr>
        <w:t>- диспенсеры  (</w:t>
      </w:r>
      <w:r w:rsidRPr="00D33201">
        <w:rPr>
          <w:sz w:val="22"/>
          <w:szCs w:val="22"/>
          <w:lang w:val="en-US"/>
        </w:rPr>
        <w:t>TORK</w:t>
      </w:r>
      <w:r w:rsidRPr="00D33201">
        <w:rPr>
          <w:sz w:val="22"/>
          <w:szCs w:val="22"/>
        </w:rPr>
        <w:t xml:space="preserve">) для мыла-пена (561500)  в </w:t>
      </w:r>
      <w:proofErr w:type="gramStart"/>
      <w:r w:rsidRPr="00D33201">
        <w:rPr>
          <w:sz w:val="22"/>
          <w:szCs w:val="22"/>
        </w:rPr>
        <w:t>кол-ве</w:t>
      </w:r>
      <w:proofErr w:type="gramEnd"/>
      <w:r w:rsidRPr="00D33201">
        <w:rPr>
          <w:sz w:val="22"/>
          <w:szCs w:val="22"/>
        </w:rPr>
        <w:t xml:space="preserve"> 15шт.</w:t>
      </w:r>
    </w:p>
    <w:p w:rsidR="001C6EAF" w:rsidRDefault="005F739B" w:rsidP="00D33201">
      <w:pPr>
        <w:ind w:left="1134"/>
        <w:rPr>
          <w:sz w:val="22"/>
          <w:szCs w:val="22"/>
        </w:rPr>
      </w:pPr>
      <w:r w:rsidRPr="00D33201">
        <w:rPr>
          <w:sz w:val="22"/>
          <w:szCs w:val="22"/>
        </w:rPr>
        <w:t xml:space="preserve">В случае поломки указанного оборудования </w:t>
      </w:r>
      <w:r w:rsidR="00340662">
        <w:rPr>
          <w:sz w:val="22"/>
          <w:szCs w:val="22"/>
        </w:rPr>
        <w:t>Поставщик осуществляет</w:t>
      </w:r>
      <w:r w:rsidRPr="00D33201">
        <w:rPr>
          <w:sz w:val="22"/>
          <w:szCs w:val="22"/>
        </w:rPr>
        <w:t xml:space="preserve"> </w:t>
      </w:r>
      <w:r w:rsidR="00E95023" w:rsidRPr="00D33201">
        <w:rPr>
          <w:sz w:val="22"/>
          <w:szCs w:val="22"/>
        </w:rPr>
        <w:t>замен</w:t>
      </w:r>
      <w:r w:rsidR="00340662">
        <w:rPr>
          <w:sz w:val="22"/>
          <w:szCs w:val="22"/>
        </w:rPr>
        <w:t>у</w:t>
      </w:r>
      <w:r w:rsidR="00E95023" w:rsidRPr="00D33201">
        <w:rPr>
          <w:sz w:val="22"/>
          <w:szCs w:val="22"/>
        </w:rPr>
        <w:t xml:space="preserve"> </w:t>
      </w:r>
      <w:proofErr w:type="gramStart"/>
      <w:r w:rsidR="00E95023" w:rsidRPr="00D33201">
        <w:rPr>
          <w:sz w:val="22"/>
          <w:szCs w:val="22"/>
        </w:rPr>
        <w:t>поврежденны</w:t>
      </w:r>
      <w:r w:rsidR="00340662">
        <w:rPr>
          <w:sz w:val="22"/>
          <w:szCs w:val="22"/>
        </w:rPr>
        <w:t>х</w:t>
      </w:r>
      <w:proofErr w:type="gramEnd"/>
      <w:r w:rsidR="00E95023" w:rsidRPr="00D33201">
        <w:rPr>
          <w:sz w:val="22"/>
          <w:szCs w:val="22"/>
        </w:rPr>
        <w:t xml:space="preserve"> диспенсер</w:t>
      </w:r>
      <w:r w:rsidR="00340662">
        <w:rPr>
          <w:sz w:val="22"/>
          <w:szCs w:val="22"/>
        </w:rPr>
        <w:t>ов также на комплементарной основе.</w:t>
      </w:r>
    </w:p>
    <w:p w:rsidR="00D33201" w:rsidRPr="00D33201" w:rsidRDefault="005F739B" w:rsidP="001C6EAF">
      <w:pPr>
        <w:ind w:left="1134"/>
        <w:rPr>
          <w:sz w:val="22"/>
          <w:szCs w:val="22"/>
        </w:rPr>
      </w:pPr>
      <w:r w:rsidRPr="00D33201">
        <w:rPr>
          <w:sz w:val="22"/>
          <w:szCs w:val="22"/>
        </w:rPr>
        <w:t xml:space="preserve"> </w:t>
      </w:r>
      <w:bookmarkStart w:id="2" w:name="_GoBack"/>
      <w:bookmarkEnd w:id="2"/>
    </w:p>
    <w:tbl>
      <w:tblPr>
        <w:tblW w:w="9186" w:type="dxa"/>
        <w:jc w:val="center"/>
        <w:tblLayout w:type="fixed"/>
        <w:tblLook w:val="0000" w:firstRow="0" w:lastRow="0" w:firstColumn="0" w:lastColumn="0" w:noHBand="0" w:noVBand="0"/>
      </w:tblPr>
      <w:tblGrid>
        <w:gridCol w:w="4436"/>
        <w:gridCol w:w="4750"/>
      </w:tblGrid>
      <w:tr w:rsidR="00E15405" w:rsidRPr="00E15405" w:rsidTr="00D51AE7">
        <w:trPr>
          <w:trHeight w:val="2455"/>
          <w:jc w:val="center"/>
        </w:trPr>
        <w:tc>
          <w:tcPr>
            <w:tcW w:w="4436" w:type="dxa"/>
          </w:tcPr>
          <w:p w:rsidR="00E15405" w:rsidRPr="00E15405" w:rsidRDefault="00E15405" w:rsidP="00E15405">
            <w:pPr>
              <w:tabs>
                <w:tab w:val="left" w:pos="284"/>
                <w:tab w:val="left" w:pos="8364"/>
              </w:tabs>
              <w:rPr>
                <w:b/>
                <w:color w:val="000000"/>
              </w:rPr>
            </w:pPr>
            <w:r w:rsidRPr="00E15405">
              <w:rPr>
                <w:b/>
                <w:color w:val="000000"/>
                <w:sz w:val="22"/>
                <w:szCs w:val="22"/>
              </w:rPr>
              <w:t>ПОКУПАТЕЛЬ:</w:t>
            </w:r>
          </w:p>
          <w:p w:rsidR="00E15405" w:rsidRPr="00E15405" w:rsidRDefault="00E15405" w:rsidP="00E15405">
            <w:pPr>
              <w:snapToGrid w:val="0"/>
              <w:rPr>
                <w:b/>
                <w:color w:val="000000"/>
              </w:rPr>
            </w:pPr>
            <w:r w:rsidRPr="00E15405">
              <w:rPr>
                <w:b/>
                <w:color w:val="000000"/>
                <w:sz w:val="22"/>
                <w:szCs w:val="22"/>
              </w:rPr>
              <w:t>НАО «Красная поляна»</w:t>
            </w:r>
          </w:p>
          <w:p w:rsidR="00E15405" w:rsidRPr="00E15405" w:rsidRDefault="00E15405" w:rsidP="00E15405">
            <w:pPr>
              <w:tabs>
                <w:tab w:val="left" w:pos="284"/>
                <w:tab w:val="left" w:pos="8364"/>
              </w:tabs>
              <w:rPr>
                <w:color w:val="000000"/>
              </w:rPr>
            </w:pPr>
          </w:p>
          <w:p w:rsidR="00E15405" w:rsidRPr="00E15405" w:rsidRDefault="00E15405" w:rsidP="00E15405">
            <w:pPr>
              <w:tabs>
                <w:tab w:val="left" w:pos="284"/>
                <w:tab w:val="left" w:pos="8364"/>
              </w:tabs>
              <w:rPr>
                <w:b/>
                <w:color w:val="000000"/>
              </w:rPr>
            </w:pPr>
          </w:p>
          <w:p w:rsidR="00E15405" w:rsidRPr="00E15405" w:rsidRDefault="00E15405" w:rsidP="00E15405">
            <w:pPr>
              <w:tabs>
                <w:tab w:val="left" w:pos="284"/>
                <w:tab w:val="left" w:pos="8364"/>
              </w:tabs>
              <w:rPr>
                <w:b/>
                <w:color w:val="000000"/>
              </w:rPr>
            </w:pPr>
          </w:p>
          <w:p w:rsidR="00E15405" w:rsidRPr="00E15405" w:rsidRDefault="00E15405" w:rsidP="00E15405">
            <w:pPr>
              <w:tabs>
                <w:tab w:val="left" w:pos="284"/>
                <w:tab w:val="left" w:pos="8364"/>
              </w:tabs>
              <w:rPr>
                <w:b/>
                <w:color w:val="000000"/>
              </w:rPr>
            </w:pPr>
          </w:p>
          <w:p w:rsidR="00E15405" w:rsidRPr="00E15405" w:rsidRDefault="00E15405" w:rsidP="00E15405">
            <w:pPr>
              <w:tabs>
                <w:tab w:val="left" w:pos="284"/>
                <w:tab w:val="left" w:pos="8364"/>
              </w:tabs>
              <w:rPr>
                <w:b/>
                <w:color w:val="000000"/>
              </w:rPr>
            </w:pPr>
            <w:r w:rsidRPr="00E15405">
              <w:rPr>
                <w:b/>
                <w:color w:val="000000"/>
                <w:sz w:val="22"/>
                <w:szCs w:val="22"/>
              </w:rPr>
              <w:t>________________/______________/</w:t>
            </w:r>
          </w:p>
          <w:p w:rsidR="00E15405" w:rsidRPr="00E15405" w:rsidRDefault="00E15405" w:rsidP="00E15405">
            <w:pPr>
              <w:tabs>
                <w:tab w:val="left" w:pos="284"/>
                <w:tab w:val="left" w:pos="8364"/>
              </w:tabs>
              <w:rPr>
                <w:b/>
                <w:color w:val="000000"/>
              </w:rPr>
            </w:pPr>
            <w:proofErr w:type="spellStart"/>
            <w:r w:rsidRPr="00E15405">
              <w:rPr>
                <w:b/>
                <w:color w:val="000000"/>
                <w:sz w:val="22"/>
                <w:szCs w:val="22"/>
              </w:rPr>
              <w:t>м.п</w:t>
            </w:r>
            <w:proofErr w:type="spellEnd"/>
            <w:r w:rsidRPr="00E15405">
              <w:rPr>
                <w:b/>
                <w:color w:val="000000"/>
                <w:sz w:val="22"/>
                <w:szCs w:val="22"/>
              </w:rPr>
              <w:t xml:space="preserve"> </w:t>
            </w:r>
          </w:p>
          <w:p w:rsidR="00E15405" w:rsidRPr="00E15405" w:rsidRDefault="00E15405" w:rsidP="00E15405">
            <w:pPr>
              <w:tabs>
                <w:tab w:val="left" w:pos="284"/>
                <w:tab w:val="left" w:pos="8364"/>
              </w:tabs>
              <w:rPr>
                <w:b/>
                <w:color w:val="000000"/>
              </w:rPr>
            </w:pPr>
          </w:p>
        </w:tc>
        <w:tc>
          <w:tcPr>
            <w:tcW w:w="4750" w:type="dxa"/>
          </w:tcPr>
          <w:p w:rsidR="00E15405" w:rsidRPr="00E15405" w:rsidRDefault="00E15405" w:rsidP="00E15405">
            <w:pPr>
              <w:tabs>
                <w:tab w:val="left" w:pos="284"/>
                <w:tab w:val="left" w:pos="8364"/>
              </w:tabs>
              <w:rPr>
                <w:b/>
                <w:color w:val="000000"/>
              </w:rPr>
            </w:pPr>
            <w:r w:rsidRPr="00E15405">
              <w:rPr>
                <w:b/>
                <w:color w:val="000000"/>
                <w:sz w:val="22"/>
                <w:szCs w:val="22"/>
              </w:rPr>
              <w:t>ПОСТАВЩИК:</w:t>
            </w:r>
          </w:p>
          <w:p w:rsidR="00E15405" w:rsidRPr="00E15405" w:rsidRDefault="00E15405" w:rsidP="00E15405">
            <w:pPr>
              <w:tabs>
                <w:tab w:val="left" w:pos="284"/>
                <w:tab w:val="left" w:pos="8364"/>
              </w:tabs>
              <w:rPr>
                <w:color w:val="000000"/>
              </w:rPr>
            </w:pPr>
          </w:p>
          <w:p w:rsidR="00E15405" w:rsidRPr="00E15405" w:rsidRDefault="00E15405" w:rsidP="00E15405">
            <w:pPr>
              <w:tabs>
                <w:tab w:val="left" w:pos="284"/>
                <w:tab w:val="left" w:pos="8364"/>
              </w:tabs>
              <w:rPr>
                <w:color w:val="000000"/>
              </w:rPr>
            </w:pPr>
          </w:p>
          <w:p w:rsidR="00E15405" w:rsidRPr="00E15405" w:rsidRDefault="00E15405" w:rsidP="00E15405">
            <w:pPr>
              <w:tabs>
                <w:tab w:val="left" w:pos="284"/>
                <w:tab w:val="left" w:pos="8364"/>
              </w:tabs>
              <w:rPr>
                <w:b/>
                <w:color w:val="000000"/>
              </w:rPr>
            </w:pPr>
          </w:p>
          <w:p w:rsidR="00E15405" w:rsidRPr="00E15405" w:rsidRDefault="00E15405" w:rsidP="00E15405">
            <w:pPr>
              <w:tabs>
                <w:tab w:val="left" w:pos="284"/>
                <w:tab w:val="left" w:pos="8364"/>
              </w:tabs>
              <w:rPr>
                <w:b/>
                <w:color w:val="000000"/>
              </w:rPr>
            </w:pPr>
          </w:p>
          <w:p w:rsidR="00E15405" w:rsidRPr="00E15405" w:rsidRDefault="00E15405" w:rsidP="00E15405">
            <w:pPr>
              <w:tabs>
                <w:tab w:val="left" w:pos="284"/>
                <w:tab w:val="left" w:pos="8364"/>
              </w:tabs>
              <w:rPr>
                <w:b/>
                <w:color w:val="000000"/>
              </w:rPr>
            </w:pPr>
          </w:p>
          <w:p w:rsidR="00E15405" w:rsidRPr="00E15405" w:rsidRDefault="00E15405" w:rsidP="00E15405">
            <w:pPr>
              <w:tabs>
                <w:tab w:val="left" w:pos="284"/>
                <w:tab w:val="left" w:pos="8364"/>
              </w:tabs>
              <w:rPr>
                <w:b/>
                <w:color w:val="000000"/>
              </w:rPr>
            </w:pPr>
            <w:r w:rsidRPr="00E15405">
              <w:rPr>
                <w:b/>
                <w:color w:val="000000"/>
                <w:sz w:val="22"/>
                <w:szCs w:val="22"/>
              </w:rPr>
              <w:t>________________/______________/</w:t>
            </w:r>
          </w:p>
          <w:p w:rsidR="00E15405" w:rsidRPr="00E15405" w:rsidRDefault="00E15405" w:rsidP="00E15405">
            <w:pPr>
              <w:tabs>
                <w:tab w:val="left" w:pos="284"/>
              </w:tabs>
              <w:autoSpaceDE w:val="0"/>
              <w:autoSpaceDN w:val="0"/>
              <w:ind w:hanging="6"/>
              <w:jc w:val="both"/>
              <w:rPr>
                <w:b/>
                <w:color w:val="000000"/>
              </w:rPr>
            </w:pPr>
            <w:proofErr w:type="spellStart"/>
            <w:r w:rsidRPr="00E15405">
              <w:rPr>
                <w:b/>
                <w:color w:val="000000"/>
                <w:sz w:val="22"/>
                <w:szCs w:val="22"/>
              </w:rPr>
              <w:t>м.п</w:t>
            </w:r>
            <w:proofErr w:type="spellEnd"/>
            <w:r w:rsidRPr="00E15405">
              <w:rPr>
                <w:b/>
                <w:color w:val="000000"/>
                <w:sz w:val="22"/>
                <w:szCs w:val="22"/>
              </w:rPr>
              <w:t>.</w:t>
            </w:r>
          </w:p>
        </w:tc>
      </w:tr>
    </w:tbl>
    <w:p w:rsidR="00E15405" w:rsidRPr="00E95023" w:rsidRDefault="00E15405" w:rsidP="005F739B">
      <w:pPr>
        <w:rPr>
          <w:sz w:val="22"/>
          <w:szCs w:val="22"/>
        </w:rPr>
        <w:sectPr w:rsidR="00E15405" w:rsidRPr="00E95023" w:rsidSect="00E15405">
          <w:pgSz w:w="16840" w:h="11907" w:orient="landscape" w:code="9"/>
          <w:pgMar w:top="555" w:right="567" w:bottom="709" w:left="851" w:header="510" w:footer="686" w:gutter="0"/>
          <w:cols w:space="720"/>
          <w:noEndnote/>
          <w:docGrid w:linePitch="326"/>
        </w:sectPr>
      </w:pPr>
    </w:p>
    <w:p w:rsidR="005A27CA" w:rsidRPr="00DD5561" w:rsidRDefault="005A27CA" w:rsidP="005A27CA">
      <w:pPr>
        <w:tabs>
          <w:tab w:val="left" w:pos="284"/>
        </w:tabs>
        <w:ind w:firstLine="425"/>
        <w:jc w:val="right"/>
        <w:rPr>
          <w:sz w:val="22"/>
          <w:szCs w:val="22"/>
        </w:rPr>
      </w:pPr>
      <w:r w:rsidRPr="00DD5561">
        <w:rPr>
          <w:sz w:val="22"/>
          <w:szCs w:val="22"/>
        </w:rPr>
        <w:lastRenderedPageBreak/>
        <w:t>Приложение №2</w:t>
      </w:r>
    </w:p>
    <w:p w:rsidR="00595AFB" w:rsidRPr="00DD5561" w:rsidRDefault="00595AFB" w:rsidP="00595AFB">
      <w:pPr>
        <w:pStyle w:val="aff2"/>
        <w:jc w:val="right"/>
        <w:rPr>
          <w:rFonts w:ascii="Times New Roman" w:hAnsi="Times New Roman"/>
        </w:rPr>
      </w:pPr>
      <w:r w:rsidRPr="00DD5561">
        <w:rPr>
          <w:rFonts w:ascii="Times New Roman" w:hAnsi="Times New Roman"/>
        </w:rPr>
        <w:t>к Договору поставки товара № __________</w:t>
      </w:r>
    </w:p>
    <w:p w:rsidR="00595AFB" w:rsidRPr="00DD5561" w:rsidRDefault="00595AFB" w:rsidP="00595AFB">
      <w:pPr>
        <w:pStyle w:val="aff2"/>
        <w:jc w:val="right"/>
        <w:rPr>
          <w:rFonts w:ascii="Times New Roman" w:hAnsi="Times New Roman"/>
        </w:rPr>
      </w:pPr>
      <w:r w:rsidRPr="00DD5561">
        <w:rPr>
          <w:rFonts w:ascii="Times New Roman" w:hAnsi="Times New Roman"/>
        </w:rPr>
        <w:t>от «__________»__________ 201</w:t>
      </w:r>
      <w:r w:rsidR="00A37B3F">
        <w:rPr>
          <w:rFonts w:ascii="Times New Roman" w:hAnsi="Times New Roman"/>
        </w:rPr>
        <w:t>__</w:t>
      </w:r>
      <w:r w:rsidRPr="00DD5561">
        <w:rPr>
          <w:rFonts w:ascii="Times New Roman" w:hAnsi="Times New Roman"/>
        </w:rPr>
        <w:t>г.</w:t>
      </w:r>
    </w:p>
    <w:p w:rsidR="00473E51" w:rsidRPr="00DD5561" w:rsidRDefault="00473E51" w:rsidP="005A27CA">
      <w:pPr>
        <w:jc w:val="center"/>
        <w:rPr>
          <w:b/>
          <w:bCs/>
          <w:sz w:val="22"/>
          <w:szCs w:val="22"/>
        </w:rPr>
      </w:pPr>
    </w:p>
    <w:p w:rsidR="005A27CA" w:rsidRPr="00DD5561" w:rsidRDefault="005A27CA" w:rsidP="005A27CA">
      <w:pPr>
        <w:jc w:val="center"/>
        <w:rPr>
          <w:b/>
          <w:bCs/>
          <w:sz w:val="22"/>
          <w:szCs w:val="22"/>
        </w:rPr>
      </w:pPr>
      <w:r w:rsidRPr="00DD5561">
        <w:rPr>
          <w:b/>
          <w:bCs/>
          <w:sz w:val="22"/>
          <w:szCs w:val="22"/>
        </w:rPr>
        <w:t>(Ф О Р М А)</w:t>
      </w:r>
    </w:p>
    <w:p w:rsidR="005A27CA" w:rsidRPr="00DD5561" w:rsidRDefault="005A27CA" w:rsidP="005A27CA">
      <w:pPr>
        <w:pStyle w:val="1"/>
        <w:jc w:val="center"/>
        <w:rPr>
          <w:rFonts w:ascii="Times New Roman" w:hAnsi="Times New Roman"/>
          <w:bCs w:val="0"/>
          <w:sz w:val="22"/>
          <w:szCs w:val="22"/>
        </w:rPr>
      </w:pPr>
      <w:r w:rsidRPr="00DD5561">
        <w:rPr>
          <w:rFonts w:ascii="Times New Roman" w:hAnsi="Times New Roman"/>
          <w:bCs w:val="0"/>
          <w:sz w:val="22"/>
          <w:szCs w:val="22"/>
        </w:rPr>
        <w:t>ЗАЯВКА</w:t>
      </w:r>
    </w:p>
    <w:p w:rsidR="005A27CA" w:rsidRPr="00DD5561" w:rsidRDefault="005A27CA" w:rsidP="005A27CA">
      <w:pPr>
        <w:jc w:val="center"/>
        <w:rPr>
          <w:sz w:val="22"/>
          <w:szCs w:val="22"/>
        </w:rPr>
      </w:pPr>
      <w:r w:rsidRPr="00DD5561">
        <w:rPr>
          <w:sz w:val="22"/>
          <w:szCs w:val="22"/>
        </w:rPr>
        <w:t>к Договору поставк</w:t>
      </w:r>
      <w:r w:rsidR="00595AFB" w:rsidRPr="00DD5561">
        <w:rPr>
          <w:sz w:val="22"/>
          <w:szCs w:val="22"/>
        </w:rPr>
        <w:t>и №____ от ______________20__г.</w:t>
      </w:r>
    </w:p>
    <w:p w:rsidR="005A27CA" w:rsidRPr="00DD5561" w:rsidRDefault="005A27CA" w:rsidP="005A27CA">
      <w:pPr>
        <w:jc w:val="both"/>
        <w:rPr>
          <w:sz w:val="22"/>
          <w:szCs w:val="22"/>
        </w:rPr>
      </w:pPr>
    </w:p>
    <w:p w:rsidR="005A27CA" w:rsidRPr="00DD5561" w:rsidRDefault="005A27CA" w:rsidP="005A27CA">
      <w:pPr>
        <w:pStyle w:val="23"/>
        <w:jc w:val="center"/>
        <w:rPr>
          <w:sz w:val="22"/>
          <w:szCs w:val="22"/>
        </w:rPr>
      </w:pPr>
      <w:r w:rsidRPr="00DD5561">
        <w:rPr>
          <w:sz w:val="22"/>
          <w:szCs w:val="22"/>
        </w:rPr>
        <w:t>г. Сочи                                                                                                                          «__» _______ 20__г.</w:t>
      </w:r>
    </w:p>
    <w:p w:rsidR="005A27CA" w:rsidRPr="00DD5561" w:rsidRDefault="005A27CA" w:rsidP="005A27CA">
      <w:pPr>
        <w:pStyle w:val="a5"/>
        <w:rPr>
          <w:sz w:val="22"/>
          <w:szCs w:val="22"/>
        </w:rPr>
      </w:pPr>
      <w:r w:rsidRPr="00DD5561">
        <w:rPr>
          <w:sz w:val="22"/>
          <w:szCs w:val="22"/>
        </w:rPr>
        <w:t>Прошу Вас поставить Товар в ассортименте, количестве, и на условиях, перечисленных ниже:</w:t>
      </w:r>
    </w:p>
    <w:tbl>
      <w:tblPr>
        <w:tblW w:w="105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1842"/>
        <w:gridCol w:w="1985"/>
        <w:gridCol w:w="709"/>
        <w:gridCol w:w="850"/>
        <w:gridCol w:w="1559"/>
        <w:gridCol w:w="1560"/>
        <w:gridCol w:w="1559"/>
      </w:tblGrid>
      <w:tr w:rsidR="00DD5561" w:rsidRPr="00DD5561" w:rsidTr="00696822">
        <w:trPr>
          <w:trHeight w:val="998"/>
        </w:trPr>
        <w:tc>
          <w:tcPr>
            <w:tcW w:w="534" w:type="dxa"/>
            <w:tcBorders>
              <w:bottom w:val="single" w:sz="4" w:space="0" w:color="auto"/>
            </w:tcBorders>
            <w:shd w:val="clear" w:color="auto" w:fill="auto"/>
            <w:tcMar>
              <w:left w:w="103" w:type="dxa"/>
            </w:tcMar>
            <w:vAlign w:val="center"/>
          </w:tcPr>
          <w:p w:rsidR="004723D3" w:rsidRPr="00DD5561" w:rsidRDefault="004723D3" w:rsidP="004723D3">
            <w:pPr>
              <w:pStyle w:val="a5"/>
              <w:rPr>
                <w:b/>
                <w:sz w:val="22"/>
                <w:szCs w:val="22"/>
              </w:rPr>
            </w:pPr>
            <w:r w:rsidRPr="00DD5561">
              <w:rPr>
                <w:b/>
                <w:sz w:val="22"/>
                <w:szCs w:val="22"/>
              </w:rPr>
              <w:t>№ п/п</w:t>
            </w:r>
          </w:p>
        </w:tc>
        <w:tc>
          <w:tcPr>
            <w:tcW w:w="1842" w:type="dxa"/>
            <w:tcBorders>
              <w:bottom w:val="single" w:sz="4" w:space="0" w:color="auto"/>
            </w:tcBorders>
            <w:shd w:val="clear" w:color="auto" w:fill="auto"/>
            <w:vAlign w:val="center"/>
          </w:tcPr>
          <w:p w:rsidR="004723D3" w:rsidRPr="00DD5561" w:rsidRDefault="004723D3" w:rsidP="004723D3">
            <w:pPr>
              <w:pStyle w:val="a5"/>
              <w:rPr>
                <w:b/>
                <w:sz w:val="22"/>
                <w:szCs w:val="22"/>
              </w:rPr>
            </w:pPr>
            <w:r w:rsidRPr="00DD5561">
              <w:rPr>
                <w:b/>
                <w:sz w:val="22"/>
                <w:szCs w:val="22"/>
              </w:rPr>
              <w:t xml:space="preserve">Наименование </w:t>
            </w:r>
          </w:p>
        </w:tc>
        <w:tc>
          <w:tcPr>
            <w:tcW w:w="1985" w:type="dxa"/>
            <w:tcBorders>
              <w:bottom w:val="single" w:sz="4" w:space="0" w:color="auto"/>
            </w:tcBorders>
            <w:vAlign w:val="center"/>
          </w:tcPr>
          <w:p w:rsidR="004723D3" w:rsidRPr="00DD5561" w:rsidRDefault="004723D3" w:rsidP="004723D3">
            <w:pPr>
              <w:pStyle w:val="a5"/>
              <w:rPr>
                <w:b/>
                <w:sz w:val="22"/>
                <w:szCs w:val="22"/>
              </w:rPr>
            </w:pPr>
            <w:r w:rsidRPr="00DD5561">
              <w:rPr>
                <w:b/>
                <w:sz w:val="22"/>
                <w:szCs w:val="22"/>
              </w:rPr>
              <w:t>Комплектность, характеристики</w:t>
            </w:r>
          </w:p>
        </w:tc>
        <w:tc>
          <w:tcPr>
            <w:tcW w:w="709" w:type="dxa"/>
            <w:tcBorders>
              <w:bottom w:val="single" w:sz="4" w:space="0" w:color="auto"/>
            </w:tcBorders>
            <w:vAlign w:val="center"/>
          </w:tcPr>
          <w:p w:rsidR="004723D3" w:rsidRPr="00DD5561" w:rsidRDefault="004723D3" w:rsidP="004723D3">
            <w:pPr>
              <w:pStyle w:val="a5"/>
              <w:rPr>
                <w:b/>
                <w:sz w:val="22"/>
                <w:szCs w:val="22"/>
              </w:rPr>
            </w:pPr>
            <w:r w:rsidRPr="00DD5561">
              <w:rPr>
                <w:b/>
                <w:sz w:val="22"/>
                <w:szCs w:val="22"/>
              </w:rPr>
              <w:t>Ед. изм.</w:t>
            </w:r>
          </w:p>
        </w:tc>
        <w:tc>
          <w:tcPr>
            <w:tcW w:w="850" w:type="dxa"/>
            <w:tcBorders>
              <w:bottom w:val="single" w:sz="4" w:space="0" w:color="auto"/>
            </w:tcBorders>
            <w:vAlign w:val="center"/>
          </w:tcPr>
          <w:p w:rsidR="004723D3" w:rsidRPr="00DD5561" w:rsidRDefault="004723D3" w:rsidP="004723D3">
            <w:pPr>
              <w:jc w:val="center"/>
              <w:rPr>
                <w:b/>
              </w:rPr>
            </w:pPr>
            <w:r w:rsidRPr="00DD5561">
              <w:rPr>
                <w:b/>
                <w:sz w:val="22"/>
                <w:szCs w:val="22"/>
              </w:rPr>
              <w:t>Кол-во</w:t>
            </w:r>
          </w:p>
        </w:tc>
        <w:tc>
          <w:tcPr>
            <w:tcW w:w="1559" w:type="dxa"/>
            <w:tcBorders>
              <w:bottom w:val="single" w:sz="4" w:space="0" w:color="auto"/>
            </w:tcBorders>
            <w:vAlign w:val="center"/>
          </w:tcPr>
          <w:p w:rsidR="004723D3" w:rsidRPr="00DD5561" w:rsidRDefault="004723D3" w:rsidP="004723D3">
            <w:pPr>
              <w:jc w:val="center"/>
              <w:rPr>
                <w:b/>
              </w:rPr>
            </w:pPr>
            <w:r w:rsidRPr="00DD5561">
              <w:rPr>
                <w:b/>
                <w:sz w:val="22"/>
                <w:szCs w:val="22"/>
              </w:rPr>
              <w:t>Цена за ед. с НДС, руб.</w:t>
            </w:r>
          </w:p>
        </w:tc>
        <w:tc>
          <w:tcPr>
            <w:tcW w:w="1560" w:type="dxa"/>
            <w:tcBorders>
              <w:bottom w:val="single" w:sz="4" w:space="0" w:color="auto"/>
            </w:tcBorders>
            <w:vAlign w:val="center"/>
          </w:tcPr>
          <w:p w:rsidR="004723D3" w:rsidRPr="00DD5561" w:rsidRDefault="004723D3" w:rsidP="004723D3">
            <w:pPr>
              <w:jc w:val="center"/>
              <w:rPr>
                <w:b/>
              </w:rPr>
            </w:pPr>
            <w:r w:rsidRPr="00DD5561">
              <w:rPr>
                <w:b/>
                <w:sz w:val="22"/>
                <w:szCs w:val="22"/>
              </w:rPr>
              <w:t>Стоимость с НДС, руб.</w:t>
            </w:r>
          </w:p>
        </w:tc>
        <w:tc>
          <w:tcPr>
            <w:tcW w:w="1559" w:type="dxa"/>
            <w:tcBorders>
              <w:bottom w:val="single" w:sz="4" w:space="0" w:color="auto"/>
            </w:tcBorders>
            <w:vAlign w:val="center"/>
          </w:tcPr>
          <w:p w:rsidR="004723D3" w:rsidRPr="00DD5561" w:rsidRDefault="004723D3" w:rsidP="004723D3">
            <w:pPr>
              <w:jc w:val="center"/>
              <w:rPr>
                <w:b/>
                <w:i/>
              </w:rPr>
            </w:pPr>
            <w:r w:rsidRPr="00DD5561">
              <w:rPr>
                <w:b/>
                <w:sz w:val="22"/>
                <w:szCs w:val="22"/>
              </w:rPr>
              <w:t>НДС 18%, руб.</w:t>
            </w:r>
          </w:p>
        </w:tc>
      </w:tr>
      <w:tr w:rsidR="00DD5561" w:rsidRPr="00DD5561" w:rsidTr="00696822">
        <w:trPr>
          <w:trHeight w:val="403"/>
        </w:trPr>
        <w:tc>
          <w:tcPr>
            <w:tcW w:w="534" w:type="dxa"/>
            <w:tcBorders>
              <w:top w:val="single" w:sz="4" w:space="0" w:color="auto"/>
              <w:bottom w:val="single" w:sz="4" w:space="0" w:color="auto"/>
            </w:tcBorders>
            <w:shd w:val="clear" w:color="auto" w:fill="auto"/>
            <w:tcMar>
              <w:left w:w="103" w:type="dxa"/>
            </w:tcMar>
            <w:vAlign w:val="center"/>
          </w:tcPr>
          <w:p w:rsidR="005A27CA" w:rsidRPr="00DD5561" w:rsidRDefault="005A27CA" w:rsidP="005A27CA">
            <w:pPr>
              <w:pStyle w:val="a5"/>
              <w:numPr>
                <w:ilvl w:val="0"/>
                <w:numId w:val="21"/>
              </w:numPr>
              <w:rPr>
                <w:sz w:val="22"/>
                <w:szCs w:val="22"/>
              </w:rPr>
            </w:pPr>
          </w:p>
        </w:tc>
        <w:tc>
          <w:tcPr>
            <w:tcW w:w="1842" w:type="dxa"/>
            <w:tcBorders>
              <w:top w:val="single" w:sz="4" w:space="0" w:color="auto"/>
              <w:bottom w:val="single" w:sz="4" w:space="0" w:color="auto"/>
            </w:tcBorders>
            <w:vAlign w:val="center"/>
          </w:tcPr>
          <w:p w:rsidR="005A27CA" w:rsidRPr="00DD5561" w:rsidRDefault="005A27CA" w:rsidP="00473E51">
            <w:pPr>
              <w:pStyle w:val="a5"/>
              <w:rPr>
                <w:i/>
                <w:sz w:val="22"/>
                <w:szCs w:val="22"/>
              </w:rPr>
            </w:pPr>
            <w:r w:rsidRPr="00DD5561">
              <w:rPr>
                <w:i/>
                <w:sz w:val="22"/>
                <w:szCs w:val="22"/>
              </w:rPr>
              <w:t>перечислить</w:t>
            </w:r>
          </w:p>
        </w:tc>
        <w:tc>
          <w:tcPr>
            <w:tcW w:w="1985" w:type="dxa"/>
            <w:tcBorders>
              <w:top w:val="single" w:sz="4" w:space="0" w:color="auto"/>
              <w:bottom w:val="single" w:sz="4" w:space="0" w:color="auto"/>
            </w:tcBorders>
            <w:vAlign w:val="center"/>
          </w:tcPr>
          <w:p w:rsidR="005A27CA" w:rsidRPr="00DD5561" w:rsidRDefault="005A27CA" w:rsidP="00473E51">
            <w:pPr>
              <w:pStyle w:val="a5"/>
              <w:rPr>
                <w:sz w:val="22"/>
                <w:szCs w:val="22"/>
              </w:rPr>
            </w:pPr>
          </w:p>
        </w:tc>
        <w:tc>
          <w:tcPr>
            <w:tcW w:w="709" w:type="dxa"/>
            <w:tcBorders>
              <w:top w:val="single" w:sz="4" w:space="0" w:color="auto"/>
              <w:bottom w:val="single" w:sz="4" w:space="0" w:color="auto"/>
            </w:tcBorders>
            <w:vAlign w:val="center"/>
          </w:tcPr>
          <w:p w:rsidR="005A27CA" w:rsidRPr="00DD5561" w:rsidRDefault="005A27CA" w:rsidP="00473E51">
            <w:pPr>
              <w:pStyle w:val="a5"/>
              <w:rPr>
                <w:sz w:val="22"/>
                <w:szCs w:val="22"/>
              </w:rPr>
            </w:pPr>
          </w:p>
        </w:tc>
        <w:tc>
          <w:tcPr>
            <w:tcW w:w="850" w:type="dxa"/>
            <w:tcBorders>
              <w:top w:val="single" w:sz="4" w:space="0" w:color="auto"/>
              <w:bottom w:val="single" w:sz="4" w:space="0" w:color="auto"/>
            </w:tcBorders>
          </w:tcPr>
          <w:p w:rsidR="005A27CA" w:rsidRPr="00DD5561" w:rsidRDefault="005A27CA" w:rsidP="00473E51">
            <w:pPr>
              <w:pStyle w:val="a5"/>
              <w:rPr>
                <w:sz w:val="22"/>
                <w:szCs w:val="22"/>
              </w:rPr>
            </w:pPr>
          </w:p>
        </w:tc>
        <w:tc>
          <w:tcPr>
            <w:tcW w:w="1559" w:type="dxa"/>
            <w:tcBorders>
              <w:top w:val="single" w:sz="4" w:space="0" w:color="auto"/>
              <w:bottom w:val="single" w:sz="4" w:space="0" w:color="auto"/>
            </w:tcBorders>
          </w:tcPr>
          <w:p w:rsidR="005A27CA" w:rsidRPr="00DD5561" w:rsidRDefault="005A27CA" w:rsidP="00473E51">
            <w:pPr>
              <w:pStyle w:val="a5"/>
              <w:rPr>
                <w:sz w:val="22"/>
                <w:szCs w:val="22"/>
              </w:rPr>
            </w:pPr>
          </w:p>
        </w:tc>
        <w:tc>
          <w:tcPr>
            <w:tcW w:w="1560" w:type="dxa"/>
            <w:tcBorders>
              <w:top w:val="single" w:sz="4" w:space="0" w:color="auto"/>
              <w:bottom w:val="single" w:sz="4" w:space="0" w:color="auto"/>
            </w:tcBorders>
          </w:tcPr>
          <w:p w:rsidR="005A27CA" w:rsidRPr="00DD5561" w:rsidRDefault="005A27CA" w:rsidP="00473E51">
            <w:pPr>
              <w:pStyle w:val="a5"/>
              <w:rPr>
                <w:sz w:val="22"/>
                <w:szCs w:val="22"/>
              </w:rPr>
            </w:pPr>
          </w:p>
        </w:tc>
        <w:tc>
          <w:tcPr>
            <w:tcW w:w="1559" w:type="dxa"/>
            <w:tcBorders>
              <w:top w:val="single" w:sz="4" w:space="0" w:color="auto"/>
              <w:bottom w:val="single" w:sz="4" w:space="0" w:color="auto"/>
            </w:tcBorders>
          </w:tcPr>
          <w:p w:rsidR="005A27CA" w:rsidRPr="00DD5561" w:rsidRDefault="005A27CA" w:rsidP="00473E51">
            <w:pPr>
              <w:pStyle w:val="a5"/>
              <w:rPr>
                <w:sz w:val="22"/>
                <w:szCs w:val="22"/>
              </w:rPr>
            </w:pPr>
          </w:p>
        </w:tc>
      </w:tr>
    </w:tbl>
    <w:p w:rsidR="005A27CA" w:rsidRPr="00DD5561" w:rsidRDefault="005A27CA" w:rsidP="005A27CA">
      <w:pPr>
        <w:pStyle w:val="a5"/>
        <w:rPr>
          <w:sz w:val="22"/>
          <w:szCs w:val="22"/>
        </w:rPr>
      </w:pPr>
    </w:p>
    <w:p w:rsidR="005A27CA" w:rsidRPr="00DD5561" w:rsidRDefault="005A27CA" w:rsidP="00A74B3E">
      <w:pPr>
        <w:pStyle w:val="a5"/>
        <w:numPr>
          <w:ilvl w:val="0"/>
          <w:numId w:val="23"/>
        </w:numPr>
        <w:tabs>
          <w:tab w:val="left" w:pos="851"/>
        </w:tabs>
        <w:ind w:left="0" w:firstLine="567"/>
        <w:rPr>
          <w:b/>
          <w:sz w:val="22"/>
          <w:szCs w:val="22"/>
        </w:rPr>
      </w:pPr>
      <w:r w:rsidRPr="00DD5561">
        <w:rPr>
          <w:b/>
          <w:sz w:val="22"/>
          <w:szCs w:val="22"/>
        </w:rPr>
        <w:t>Общая стоимость Товара по настоящей заявке составляет</w:t>
      </w:r>
      <w:r w:rsidR="00BA163D" w:rsidRPr="00DD5561">
        <w:rPr>
          <w:b/>
          <w:sz w:val="22"/>
          <w:szCs w:val="22"/>
        </w:rPr>
        <w:t xml:space="preserve">: _______________ (______________) руб. __ копеек, в т.ч. НДС </w:t>
      </w:r>
      <w:r w:rsidR="00E001F0">
        <w:rPr>
          <w:b/>
          <w:sz w:val="22"/>
          <w:szCs w:val="22"/>
        </w:rPr>
        <w:t>20</w:t>
      </w:r>
      <w:r w:rsidR="00BA163D" w:rsidRPr="00DD5561">
        <w:rPr>
          <w:b/>
          <w:sz w:val="22"/>
          <w:szCs w:val="22"/>
        </w:rPr>
        <w:t>% _______ (__________________) руб. __ копеек.</w:t>
      </w:r>
    </w:p>
    <w:p w:rsidR="00E27033" w:rsidRDefault="00E27033" w:rsidP="00502A42">
      <w:pPr>
        <w:pStyle w:val="af7"/>
        <w:tabs>
          <w:tab w:val="left" w:pos="284"/>
          <w:tab w:val="left" w:pos="851"/>
        </w:tabs>
        <w:jc w:val="both"/>
        <w:rPr>
          <w:sz w:val="22"/>
          <w:szCs w:val="22"/>
        </w:rPr>
      </w:pPr>
    </w:p>
    <w:p w:rsidR="00E27033" w:rsidRDefault="00E27033" w:rsidP="00502A42">
      <w:pPr>
        <w:pStyle w:val="af7"/>
        <w:tabs>
          <w:tab w:val="left" w:pos="284"/>
          <w:tab w:val="left" w:pos="851"/>
        </w:tabs>
        <w:jc w:val="both"/>
        <w:rPr>
          <w:sz w:val="22"/>
          <w:szCs w:val="22"/>
        </w:rPr>
      </w:pPr>
    </w:p>
    <w:p w:rsidR="00E27033" w:rsidRDefault="00E27033" w:rsidP="00502A42">
      <w:pPr>
        <w:pStyle w:val="af7"/>
        <w:tabs>
          <w:tab w:val="left" w:pos="284"/>
          <w:tab w:val="left" w:pos="851"/>
        </w:tabs>
        <w:ind w:left="0"/>
        <w:jc w:val="both"/>
        <w:rPr>
          <w:sz w:val="22"/>
          <w:szCs w:val="22"/>
        </w:rPr>
      </w:pPr>
    </w:p>
    <w:p w:rsidR="00E27033" w:rsidRDefault="00E27033" w:rsidP="005A27CA">
      <w:pPr>
        <w:spacing w:line="240" w:lineRule="atLeast"/>
        <w:rPr>
          <w:sz w:val="22"/>
          <w:szCs w:val="22"/>
        </w:rPr>
      </w:pPr>
    </w:p>
    <w:p w:rsidR="003744BC" w:rsidRPr="00DD5561" w:rsidRDefault="003744BC" w:rsidP="005A27CA">
      <w:pPr>
        <w:spacing w:line="240" w:lineRule="atLeast"/>
        <w:rPr>
          <w:b/>
          <w:sz w:val="22"/>
          <w:szCs w:val="22"/>
          <w:u w:val="single"/>
        </w:rPr>
      </w:pPr>
    </w:p>
    <w:p w:rsidR="005A27CA" w:rsidRPr="00DD5561" w:rsidRDefault="005A27CA" w:rsidP="005A27CA">
      <w:pPr>
        <w:spacing w:line="240" w:lineRule="atLeast"/>
        <w:rPr>
          <w:b/>
          <w:sz w:val="22"/>
          <w:szCs w:val="22"/>
          <w:u w:val="single"/>
        </w:rPr>
      </w:pPr>
      <w:r w:rsidRPr="00DD5561">
        <w:rPr>
          <w:b/>
          <w:sz w:val="22"/>
          <w:szCs w:val="22"/>
          <w:u w:val="single"/>
        </w:rPr>
        <w:t xml:space="preserve">Ответственный: </w:t>
      </w:r>
    </w:p>
    <w:p w:rsidR="005A27CA" w:rsidRPr="00DD5561" w:rsidRDefault="00BA163D" w:rsidP="00BA163D">
      <w:pPr>
        <w:spacing w:line="240" w:lineRule="atLeast"/>
        <w:rPr>
          <w:i/>
          <w:sz w:val="22"/>
          <w:szCs w:val="22"/>
        </w:rPr>
      </w:pPr>
      <w:r w:rsidRPr="00DD5561">
        <w:rPr>
          <w:i/>
          <w:sz w:val="22"/>
          <w:szCs w:val="22"/>
        </w:rPr>
        <w:t>ФИО, должность, подпись</w:t>
      </w:r>
    </w:p>
    <w:p w:rsidR="00A74B3E" w:rsidRPr="00DD5561" w:rsidRDefault="00A74B3E" w:rsidP="005A27CA">
      <w:pPr>
        <w:spacing w:line="240" w:lineRule="atLeast"/>
        <w:jc w:val="center"/>
        <w:rPr>
          <w:b/>
          <w:sz w:val="22"/>
          <w:szCs w:val="22"/>
        </w:rPr>
      </w:pPr>
    </w:p>
    <w:p w:rsidR="005A27CA" w:rsidRPr="00DD5561" w:rsidRDefault="005A27CA" w:rsidP="005A27CA">
      <w:pPr>
        <w:spacing w:line="240" w:lineRule="atLeast"/>
        <w:jc w:val="center"/>
        <w:rPr>
          <w:b/>
          <w:sz w:val="22"/>
          <w:szCs w:val="22"/>
        </w:rPr>
      </w:pPr>
      <w:r w:rsidRPr="00DD5561">
        <w:rPr>
          <w:b/>
          <w:sz w:val="22"/>
          <w:szCs w:val="22"/>
        </w:rPr>
        <w:t>ФОРМА СОГЛАСОВАНА</w:t>
      </w:r>
    </w:p>
    <w:p w:rsidR="005A27CA" w:rsidRPr="00DD5561" w:rsidRDefault="005A27CA" w:rsidP="005A27CA">
      <w:pPr>
        <w:spacing w:line="240" w:lineRule="atLeast"/>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7244F9" w:rsidRPr="007244F9" w:rsidTr="00D51AE7">
        <w:trPr>
          <w:trHeight w:val="2455"/>
          <w:jc w:val="center"/>
        </w:trPr>
        <w:tc>
          <w:tcPr>
            <w:tcW w:w="4436" w:type="dxa"/>
          </w:tcPr>
          <w:p w:rsidR="007244F9" w:rsidRPr="007244F9" w:rsidRDefault="007244F9" w:rsidP="00D51AE7">
            <w:pPr>
              <w:spacing w:after="160" w:line="259" w:lineRule="auto"/>
              <w:rPr>
                <w:b/>
              </w:rPr>
            </w:pPr>
            <w:r w:rsidRPr="007244F9">
              <w:rPr>
                <w:b/>
                <w:sz w:val="22"/>
                <w:szCs w:val="22"/>
              </w:rPr>
              <w:t>ПОКУПАТЕЛЬ:</w:t>
            </w:r>
          </w:p>
          <w:p w:rsidR="007244F9" w:rsidRPr="007244F9" w:rsidRDefault="007244F9" w:rsidP="00D51AE7">
            <w:pPr>
              <w:spacing w:after="160" w:line="259" w:lineRule="auto"/>
              <w:rPr>
                <w:b/>
              </w:rPr>
            </w:pPr>
            <w:r w:rsidRPr="007244F9">
              <w:rPr>
                <w:b/>
                <w:sz w:val="22"/>
                <w:szCs w:val="22"/>
              </w:rPr>
              <w:t>НАО «Красная поляна»</w:t>
            </w:r>
          </w:p>
          <w:p w:rsidR="007244F9" w:rsidRPr="007244F9" w:rsidRDefault="007244F9" w:rsidP="00D51AE7">
            <w:pPr>
              <w:spacing w:after="160" w:line="259" w:lineRule="auto"/>
              <w:rPr>
                <w:b/>
              </w:rPr>
            </w:pPr>
          </w:p>
          <w:p w:rsidR="007244F9" w:rsidRPr="007244F9" w:rsidRDefault="007244F9" w:rsidP="00D51AE7">
            <w:pPr>
              <w:spacing w:after="160" w:line="259" w:lineRule="auto"/>
              <w:rPr>
                <w:b/>
              </w:rPr>
            </w:pPr>
          </w:p>
          <w:p w:rsidR="007244F9" w:rsidRPr="007244F9" w:rsidRDefault="007244F9" w:rsidP="00D51AE7">
            <w:pPr>
              <w:spacing w:after="160" w:line="259" w:lineRule="auto"/>
              <w:rPr>
                <w:b/>
              </w:rPr>
            </w:pPr>
            <w:r w:rsidRPr="007244F9">
              <w:rPr>
                <w:b/>
                <w:sz w:val="22"/>
                <w:szCs w:val="22"/>
              </w:rPr>
              <w:t>________________/______________/</w:t>
            </w:r>
          </w:p>
          <w:p w:rsidR="007244F9" w:rsidRPr="007244F9" w:rsidRDefault="00A37B3F" w:rsidP="00D51AE7">
            <w:pPr>
              <w:spacing w:after="160" w:line="259" w:lineRule="auto"/>
              <w:rPr>
                <w:b/>
              </w:rPr>
            </w:pPr>
            <w:proofErr w:type="spellStart"/>
            <w:r>
              <w:rPr>
                <w:b/>
                <w:sz w:val="22"/>
                <w:szCs w:val="22"/>
              </w:rPr>
              <w:t>м</w:t>
            </w:r>
            <w:r w:rsidR="007244F9" w:rsidRPr="007244F9">
              <w:rPr>
                <w:b/>
                <w:sz w:val="22"/>
                <w:szCs w:val="22"/>
              </w:rPr>
              <w:t>.</w:t>
            </w:r>
            <w:r>
              <w:rPr>
                <w:b/>
                <w:sz w:val="22"/>
                <w:szCs w:val="22"/>
              </w:rPr>
              <w:t>п</w:t>
            </w:r>
            <w:proofErr w:type="spellEnd"/>
            <w:r w:rsidR="007244F9" w:rsidRPr="007244F9">
              <w:rPr>
                <w:b/>
                <w:sz w:val="22"/>
                <w:szCs w:val="22"/>
              </w:rPr>
              <w:t xml:space="preserve"> </w:t>
            </w:r>
          </w:p>
          <w:p w:rsidR="007244F9" w:rsidRPr="007244F9" w:rsidRDefault="007244F9" w:rsidP="00D51AE7">
            <w:pPr>
              <w:spacing w:after="160" w:line="259" w:lineRule="auto"/>
              <w:rPr>
                <w:b/>
              </w:rPr>
            </w:pPr>
          </w:p>
        </w:tc>
        <w:tc>
          <w:tcPr>
            <w:tcW w:w="4750" w:type="dxa"/>
          </w:tcPr>
          <w:p w:rsidR="007244F9" w:rsidRPr="007244F9" w:rsidRDefault="007244F9" w:rsidP="00D51AE7">
            <w:pPr>
              <w:spacing w:after="160" w:line="259" w:lineRule="auto"/>
              <w:rPr>
                <w:b/>
              </w:rPr>
            </w:pPr>
            <w:r w:rsidRPr="007244F9">
              <w:rPr>
                <w:b/>
                <w:sz w:val="22"/>
                <w:szCs w:val="22"/>
              </w:rPr>
              <w:t>ПОКУПАТЕЛЬ:</w:t>
            </w:r>
          </w:p>
          <w:p w:rsidR="007244F9" w:rsidRPr="007244F9" w:rsidRDefault="007244F9" w:rsidP="00D51AE7">
            <w:pPr>
              <w:spacing w:after="160" w:line="259" w:lineRule="auto"/>
              <w:rPr>
                <w:b/>
              </w:rPr>
            </w:pPr>
          </w:p>
          <w:p w:rsidR="007244F9" w:rsidRPr="007244F9" w:rsidRDefault="007244F9" w:rsidP="00D51AE7">
            <w:pPr>
              <w:spacing w:after="160" w:line="259" w:lineRule="auto"/>
              <w:rPr>
                <w:b/>
              </w:rPr>
            </w:pPr>
          </w:p>
          <w:p w:rsidR="007244F9" w:rsidRPr="007244F9" w:rsidRDefault="007244F9" w:rsidP="00D51AE7">
            <w:pPr>
              <w:spacing w:after="160" w:line="259" w:lineRule="auto"/>
              <w:rPr>
                <w:b/>
              </w:rPr>
            </w:pPr>
          </w:p>
          <w:p w:rsidR="007244F9" w:rsidRPr="007244F9" w:rsidRDefault="007244F9" w:rsidP="00D51AE7">
            <w:pPr>
              <w:spacing w:after="160" w:line="259" w:lineRule="auto"/>
              <w:rPr>
                <w:b/>
              </w:rPr>
            </w:pPr>
            <w:r w:rsidRPr="007244F9">
              <w:rPr>
                <w:b/>
                <w:sz w:val="22"/>
                <w:szCs w:val="22"/>
              </w:rPr>
              <w:t>________________/______________/</w:t>
            </w:r>
          </w:p>
          <w:p w:rsidR="007244F9" w:rsidRPr="007244F9" w:rsidRDefault="00A37B3F" w:rsidP="00A37B3F">
            <w:pPr>
              <w:spacing w:after="160" w:line="259" w:lineRule="auto"/>
              <w:rPr>
                <w:b/>
              </w:rPr>
            </w:pPr>
            <w:r>
              <w:rPr>
                <w:b/>
                <w:sz w:val="22"/>
                <w:szCs w:val="22"/>
              </w:rPr>
              <w:t>м</w:t>
            </w:r>
            <w:r w:rsidR="007244F9" w:rsidRPr="007244F9">
              <w:rPr>
                <w:b/>
                <w:sz w:val="22"/>
                <w:szCs w:val="22"/>
              </w:rPr>
              <w:t>.</w:t>
            </w:r>
            <w:r>
              <w:rPr>
                <w:b/>
                <w:sz w:val="22"/>
                <w:szCs w:val="22"/>
              </w:rPr>
              <w:t>п</w:t>
            </w:r>
            <w:r w:rsidR="007244F9" w:rsidRPr="007244F9">
              <w:rPr>
                <w:b/>
                <w:sz w:val="22"/>
                <w:szCs w:val="22"/>
              </w:rPr>
              <w:t>.</w:t>
            </w:r>
          </w:p>
        </w:tc>
      </w:tr>
    </w:tbl>
    <w:p w:rsidR="00161800" w:rsidRPr="00DD5561" w:rsidRDefault="00161800" w:rsidP="003744BC">
      <w:pPr>
        <w:tabs>
          <w:tab w:val="left" w:pos="1417"/>
        </w:tabs>
        <w:rPr>
          <w:sz w:val="22"/>
          <w:szCs w:val="22"/>
        </w:rPr>
      </w:pPr>
    </w:p>
    <w:sectPr w:rsidR="00161800" w:rsidRPr="00DD5561"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C3B" w:rsidRDefault="00967C3B">
      <w:r>
        <w:separator/>
      </w:r>
    </w:p>
  </w:endnote>
  <w:endnote w:type="continuationSeparator" w:id="0">
    <w:p w:rsidR="00967C3B" w:rsidRDefault="00967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ndale Sans UI">
    <w:altName w:val="Times New Roman"/>
    <w:charset w:val="00"/>
    <w:family w:val="auto"/>
    <w:pitch w:val="variable"/>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D51AE7" w:rsidRDefault="00D51AE7" w:rsidP="00264B22">
        <w:pPr>
          <w:pStyle w:val="af5"/>
          <w:jc w:val="right"/>
        </w:pPr>
        <w:r>
          <w:fldChar w:fldCharType="begin"/>
        </w:r>
        <w:r>
          <w:instrText>PAGE   \* MERGEFORMAT</w:instrText>
        </w:r>
        <w:r>
          <w:fldChar w:fldCharType="separate"/>
        </w:r>
        <w:r w:rsidR="001C6EAF">
          <w:rPr>
            <w:noProof/>
          </w:rPr>
          <w:t>13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C3B" w:rsidRDefault="00967C3B">
      <w:r>
        <w:separator/>
      </w:r>
    </w:p>
  </w:footnote>
  <w:footnote w:type="continuationSeparator" w:id="0">
    <w:p w:rsidR="00967C3B" w:rsidRDefault="00967C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AE7" w:rsidRDefault="00D51AE7" w:rsidP="000A0AEC">
    <w:pPr>
      <w:pStyle w:val="a3"/>
      <w:tabs>
        <w:tab w:val="clear" w:pos="9355"/>
      </w:tabs>
      <w:jc w:val="center"/>
    </w:pPr>
    <w:r>
      <w:rPr>
        <w:noProof/>
        <w:color w:val="000000"/>
        <w:sz w:val="16"/>
        <w:szCs w:val="16"/>
      </w:rPr>
      <w:drawing>
        <wp:inline distT="0" distB="0" distL="0" distR="0" wp14:anchorId="3D0FD464" wp14:editId="2353C32B">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D51AE7" w:rsidRDefault="00D51AE7">
    <w:pPr>
      <w:pStyle w:val="a3"/>
    </w:pPr>
  </w:p>
  <w:p w:rsidR="00D51AE7" w:rsidRDefault="00D51AE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85537BF"/>
    <w:multiLevelType w:val="hybridMultilevel"/>
    <w:tmpl w:val="AA02AF54"/>
    <w:lvl w:ilvl="0" w:tplc="122ECFC8">
      <w:start w:val="1"/>
      <w:numFmt w:val="decimal"/>
      <w:lvlText w:val="%1."/>
      <w:lvlJc w:val="left"/>
      <w:pPr>
        <w:ind w:left="1100" w:hanging="675"/>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4">
    <w:nsid w:val="1A573620"/>
    <w:multiLevelType w:val="multilevel"/>
    <w:tmpl w:val="9ABA5E5C"/>
    <w:lvl w:ilvl="0">
      <w:start w:val="1"/>
      <w:numFmt w:val="decimal"/>
      <w:lvlText w:val="%1."/>
      <w:lvlJc w:val="left"/>
      <w:pPr>
        <w:tabs>
          <w:tab w:val="num" w:pos="2912"/>
        </w:tabs>
        <w:ind w:left="2912" w:hanging="360"/>
      </w:pPr>
      <w:rPr>
        <w:rFonts w:hint="default"/>
      </w:rPr>
    </w:lvl>
    <w:lvl w:ilvl="1">
      <w:start w:val="1"/>
      <w:numFmt w:val="decimal"/>
      <w:isLgl/>
      <w:lvlText w:val="%1.%2."/>
      <w:lvlJc w:val="left"/>
      <w:pPr>
        <w:ind w:left="2023" w:hanging="1455"/>
      </w:pPr>
      <w:rPr>
        <w:rFonts w:hint="default"/>
        <w:b/>
        <w:i w:val="0"/>
      </w:rPr>
    </w:lvl>
    <w:lvl w:ilvl="2">
      <w:start w:val="1"/>
      <w:numFmt w:val="decimal"/>
      <w:isLgl/>
      <w:lvlText w:val="%1.%2.%3."/>
      <w:lvlJc w:val="left"/>
      <w:pPr>
        <w:ind w:left="3440" w:hanging="1455"/>
      </w:pPr>
      <w:rPr>
        <w:rFonts w:hint="default"/>
        <w:b/>
        <w:color w:val="auto"/>
      </w:rPr>
    </w:lvl>
    <w:lvl w:ilvl="3">
      <w:start w:val="1"/>
      <w:numFmt w:val="decimal"/>
      <w:isLgl/>
      <w:lvlText w:val="%1.%2.%3.%4."/>
      <w:lvlJc w:val="left"/>
      <w:pPr>
        <w:ind w:left="4149" w:hanging="1455"/>
      </w:pPr>
      <w:rPr>
        <w:rFonts w:hint="default"/>
      </w:rPr>
    </w:lvl>
    <w:lvl w:ilvl="4">
      <w:start w:val="1"/>
      <w:numFmt w:val="decimal"/>
      <w:isLgl/>
      <w:lvlText w:val="%1.%2.%3.%4.%5."/>
      <w:lvlJc w:val="left"/>
      <w:pPr>
        <w:ind w:left="4858" w:hanging="1455"/>
      </w:pPr>
      <w:rPr>
        <w:rFonts w:hint="default"/>
      </w:rPr>
    </w:lvl>
    <w:lvl w:ilvl="5">
      <w:start w:val="1"/>
      <w:numFmt w:val="decimal"/>
      <w:isLgl/>
      <w:lvlText w:val="%1.%2.%3.%4.%5.%6."/>
      <w:lvlJc w:val="left"/>
      <w:pPr>
        <w:ind w:left="5567" w:hanging="1455"/>
      </w:pPr>
      <w:rPr>
        <w:rFonts w:hint="default"/>
      </w:rPr>
    </w:lvl>
    <w:lvl w:ilvl="6">
      <w:start w:val="1"/>
      <w:numFmt w:val="decimal"/>
      <w:isLgl/>
      <w:lvlText w:val="%1.%2.%3.%4.%5.%6.%7."/>
      <w:lvlJc w:val="left"/>
      <w:pPr>
        <w:ind w:left="6621" w:hanging="1800"/>
      </w:pPr>
      <w:rPr>
        <w:rFonts w:hint="default"/>
      </w:rPr>
    </w:lvl>
    <w:lvl w:ilvl="7">
      <w:start w:val="1"/>
      <w:numFmt w:val="decimal"/>
      <w:isLgl/>
      <w:lvlText w:val="%1.%2.%3.%4.%5.%6.%7.%8."/>
      <w:lvlJc w:val="left"/>
      <w:pPr>
        <w:ind w:left="7330" w:hanging="1800"/>
      </w:pPr>
      <w:rPr>
        <w:rFonts w:hint="default"/>
      </w:rPr>
    </w:lvl>
    <w:lvl w:ilvl="8">
      <w:start w:val="1"/>
      <w:numFmt w:val="decimal"/>
      <w:isLgl/>
      <w:lvlText w:val="%1.%2.%3.%4.%5.%6.%7.%8.%9."/>
      <w:lvlJc w:val="left"/>
      <w:pPr>
        <w:ind w:left="8399" w:hanging="2160"/>
      </w:pPr>
      <w:rPr>
        <w:rFonts w:hint="default"/>
      </w:rPr>
    </w:lvl>
  </w:abstractNum>
  <w:abstractNum w:abstractNumId="5">
    <w:nsid w:val="1B123061"/>
    <w:multiLevelType w:val="hybridMultilevel"/>
    <w:tmpl w:val="76A04B44"/>
    <w:lvl w:ilvl="0" w:tplc="FDE00B0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CA10CD6"/>
    <w:multiLevelType w:val="multilevel"/>
    <w:tmpl w:val="3DD689F6"/>
    <w:lvl w:ilvl="0">
      <w:start w:val="12"/>
      <w:numFmt w:val="decimal"/>
      <w:lvlText w:val="%1"/>
      <w:lvlJc w:val="left"/>
      <w:pPr>
        <w:ind w:left="420" w:hanging="420"/>
      </w:pPr>
      <w:rPr>
        <w:rFonts w:hint="default"/>
      </w:rPr>
    </w:lvl>
    <w:lvl w:ilvl="1">
      <w:start w:val="1"/>
      <w:numFmt w:val="decimal"/>
      <w:lvlText w:val="%1.%2"/>
      <w:lvlJc w:val="left"/>
      <w:pPr>
        <w:ind w:left="1413" w:hanging="420"/>
      </w:pPr>
      <w:rPr>
        <w:rFonts w:hint="default"/>
        <w:b/>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7">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3926208D"/>
    <w:multiLevelType w:val="multilevel"/>
    <w:tmpl w:val="BB2ACD96"/>
    <w:lvl w:ilvl="0">
      <w:start w:val="2"/>
      <w:numFmt w:val="decimal"/>
      <w:lvlText w:val="%1."/>
      <w:lvlJc w:val="left"/>
      <w:pPr>
        <w:tabs>
          <w:tab w:val="num" w:pos="2345"/>
        </w:tabs>
        <w:ind w:left="2345" w:hanging="360"/>
      </w:pPr>
      <w:rPr>
        <w:rFonts w:hint="default"/>
      </w:rPr>
    </w:lvl>
    <w:lvl w:ilvl="1">
      <w:start w:val="6"/>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2">
    <w:nsid w:val="40CA365C"/>
    <w:multiLevelType w:val="multilevel"/>
    <w:tmpl w:val="3C18C010"/>
    <w:lvl w:ilvl="0">
      <w:start w:val="4"/>
      <w:numFmt w:val="decimal"/>
      <w:lvlText w:val="%1."/>
      <w:lvlJc w:val="left"/>
      <w:pPr>
        <w:ind w:left="360" w:hanging="360"/>
      </w:pPr>
      <w:rPr>
        <w:rFonts w:hint="default"/>
      </w:rPr>
    </w:lvl>
    <w:lvl w:ilvl="1">
      <w:start w:val="6"/>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504F29D4"/>
    <w:multiLevelType w:val="multilevel"/>
    <w:tmpl w:val="B34040BA"/>
    <w:lvl w:ilvl="0">
      <w:start w:val="3"/>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4">
    <w:nsid w:val="54E812D2"/>
    <w:multiLevelType w:val="multilevel"/>
    <w:tmpl w:val="AC942E92"/>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6">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8">
    <w:nsid w:val="65D27614"/>
    <w:multiLevelType w:val="multilevel"/>
    <w:tmpl w:val="FC04EA6C"/>
    <w:lvl w:ilvl="0">
      <w:start w:val="13"/>
      <w:numFmt w:val="decimal"/>
      <w:lvlText w:val="%1."/>
      <w:lvlJc w:val="left"/>
      <w:pPr>
        <w:ind w:left="480" w:hanging="480"/>
      </w:pPr>
      <w:rPr>
        <w:rFonts w:hint="default"/>
      </w:rPr>
    </w:lvl>
    <w:lvl w:ilvl="1">
      <w:start w:val="1"/>
      <w:numFmt w:val="decimal"/>
      <w:lvlText w:val="%1.%2."/>
      <w:lvlJc w:val="left"/>
      <w:pPr>
        <w:ind w:left="1473" w:hanging="480"/>
      </w:pPr>
      <w:rPr>
        <w:rFonts w:hint="default"/>
        <w:b/>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9">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0">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3886B86"/>
    <w:multiLevelType w:val="hybridMultilevel"/>
    <w:tmpl w:val="637604B4"/>
    <w:lvl w:ilvl="0" w:tplc="ADDEB6B2">
      <w:start w:val="1"/>
      <w:numFmt w:val="decimal"/>
      <w:lvlText w:val="%1."/>
      <w:lvlJc w:val="left"/>
      <w:pPr>
        <w:ind w:left="928" w:hanging="360"/>
      </w:pPr>
      <w:rPr>
        <w:b/>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23">
    <w:nsid w:val="7A01442D"/>
    <w:multiLevelType w:val="hybridMultilevel"/>
    <w:tmpl w:val="583C78F2"/>
    <w:lvl w:ilvl="0" w:tplc="55FC362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9"/>
  </w:num>
  <w:num w:numId="2">
    <w:abstractNumId w:val="9"/>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10"/>
  </w:num>
  <w:num w:numId="11">
    <w:abstractNumId w:val="24"/>
  </w:num>
  <w:num w:numId="12">
    <w:abstractNumId w:val="8"/>
  </w:num>
  <w:num w:numId="13">
    <w:abstractNumId w:val="1"/>
  </w:num>
  <w:num w:numId="14">
    <w:abstractNumId w:val="22"/>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25"/>
  </w:num>
  <w:num w:numId="18">
    <w:abstractNumId w:val="21"/>
  </w:num>
  <w:num w:numId="19">
    <w:abstractNumId w:val="7"/>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23"/>
  </w:num>
  <w:num w:numId="23">
    <w:abstractNumId w:val="5"/>
  </w:num>
  <w:num w:numId="24">
    <w:abstractNumId w:val="4"/>
  </w:num>
  <w:num w:numId="25">
    <w:abstractNumId w:val="12"/>
  </w:num>
  <w:num w:numId="26">
    <w:abstractNumId w:val="14"/>
  </w:num>
  <w:num w:numId="27">
    <w:abstractNumId w:val="6"/>
  </w:num>
  <w:num w:numId="28">
    <w:abstractNumId w:val="18"/>
  </w:num>
  <w:num w:numId="29">
    <w:abstractNumId w:val="3"/>
  </w:num>
  <w:num w:numId="30">
    <w:abstractNumId w:val="11"/>
  </w:num>
  <w:num w:numId="31">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рдин Владимир Александрович">
    <w15:presenceInfo w15:providerId="AD" w15:userId="S-1-5-21-241873483-1393651206-460764511-11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13D8"/>
    <w:rsid w:val="00002054"/>
    <w:rsid w:val="00002705"/>
    <w:rsid w:val="000100A9"/>
    <w:rsid w:val="00012542"/>
    <w:rsid w:val="00013A47"/>
    <w:rsid w:val="0001720B"/>
    <w:rsid w:val="00022F7B"/>
    <w:rsid w:val="000246AE"/>
    <w:rsid w:val="000246DE"/>
    <w:rsid w:val="000247C7"/>
    <w:rsid w:val="000318AD"/>
    <w:rsid w:val="000719CD"/>
    <w:rsid w:val="000812A5"/>
    <w:rsid w:val="000838A3"/>
    <w:rsid w:val="0008700D"/>
    <w:rsid w:val="000916AD"/>
    <w:rsid w:val="00095C14"/>
    <w:rsid w:val="000A0AEC"/>
    <w:rsid w:val="000B2B1C"/>
    <w:rsid w:val="000B565F"/>
    <w:rsid w:val="000C723E"/>
    <w:rsid w:val="000D0A23"/>
    <w:rsid w:val="000D63B8"/>
    <w:rsid w:val="000E174A"/>
    <w:rsid w:val="000E28C8"/>
    <w:rsid w:val="000E724D"/>
    <w:rsid w:val="000F3AEE"/>
    <w:rsid w:val="000F4BA7"/>
    <w:rsid w:val="000F52AC"/>
    <w:rsid w:val="001019A9"/>
    <w:rsid w:val="0011137E"/>
    <w:rsid w:val="001125E6"/>
    <w:rsid w:val="001218E6"/>
    <w:rsid w:val="001220D2"/>
    <w:rsid w:val="001222E2"/>
    <w:rsid w:val="001248EE"/>
    <w:rsid w:val="00124B9B"/>
    <w:rsid w:val="00135DCC"/>
    <w:rsid w:val="0013673E"/>
    <w:rsid w:val="00143E87"/>
    <w:rsid w:val="001470DB"/>
    <w:rsid w:val="0015191B"/>
    <w:rsid w:val="00153C9B"/>
    <w:rsid w:val="0015407C"/>
    <w:rsid w:val="001606ED"/>
    <w:rsid w:val="00161800"/>
    <w:rsid w:val="00163354"/>
    <w:rsid w:val="001635F1"/>
    <w:rsid w:val="00165362"/>
    <w:rsid w:val="00165ABA"/>
    <w:rsid w:val="0017337F"/>
    <w:rsid w:val="00173D65"/>
    <w:rsid w:val="00175CFF"/>
    <w:rsid w:val="00176770"/>
    <w:rsid w:val="00180C29"/>
    <w:rsid w:val="001839AE"/>
    <w:rsid w:val="001916FB"/>
    <w:rsid w:val="00191AF6"/>
    <w:rsid w:val="001952EB"/>
    <w:rsid w:val="00195B6F"/>
    <w:rsid w:val="00195E7E"/>
    <w:rsid w:val="001A6A78"/>
    <w:rsid w:val="001B05C6"/>
    <w:rsid w:val="001B6A67"/>
    <w:rsid w:val="001B7A69"/>
    <w:rsid w:val="001C58E6"/>
    <w:rsid w:val="001C62C5"/>
    <w:rsid w:val="001C6EAF"/>
    <w:rsid w:val="001D377D"/>
    <w:rsid w:val="001E24CF"/>
    <w:rsid w:val="001F072C"/>
    <w:rsid w:val="001F3471"/>
    <w:rsid w:val="001F384D"/>
    <w:rsid w:val="0020355B"/>
    <w:rsid w:val="00203B25"/>
    <w:rsid w:val="00204B33"/>
    <w:rsid w:val="002175FF"/>
    <w:rsid w:val="00220823"/>
    <w:rsid w:val="00224FA2"/>
    <w:rsid w:val="002268CA"/>
    <w:rsid w:val="00233CD8"/>
    <w:rsid w:val="00234522"/>
    <w:rsid w:val="002411E1"/>
    <w:rsid w:val="002426A9"/>
    <w:rsid w:val="0024665B"/>
    <w:rsid w:val="0025118E"/>
    <w:rsid w:val="002518CB"/>
    <w:rsid w:val="00252B7F"/>
    <w:rsid w:val="00261C74"/>
    <w:rsid w:val="0026466B"/>
    <w:rsid w:val="00264B22"/>
    <w:rsid w:val="00282A7F"/>
    <w:rsid w:val="0028458E"/>
    <w:rsid w:val="0028472A"/>
    <w:rsid w:val="0028799F"/>
    <w:rsid w:val="002909E7"/>
    <w:rsid w:val="00293E1C"/>
    <w:rsid w:val="002A0022"/>
    <w:rsid w:val="002A3EC9"/>
    <w:rsid w:val="002A47DC"/>
    <w:rsid w:val="002A5B66"/>
    <w:rsid w:val="002B0EF6"/>
    <w:rsid w:val="002B0F3D"/>
    <w:rsid w:val="002B2629"/>
    <w:rsid w:val="002B4A7C"/>
    <w:rsid w:val="002C3628"/>
    <w:rsid w:val="002C3BBA"/>
    <w:rsid w:val="002D0DF0"/>
    <w:rsid w:val="002D5597"/>
    <w:rsid w:val="002E3942"/>
    <w:rsid w:val="002E4D2D"/>
    <w:rsid w:val="002E5611"/>
    <w:rsid w:val="002E6CF9"/>
    <w:rsid w:val="002F4372"/>
    <w:rsid w:val="002F5834"/>
    <w:rsid w:val="002F5D18"/>
    <w:rsid w:val="00300B88"/>
    <w:rsid w:val="003028B2"/>
    <w:rsid w:val="003036E1"/>
    <w:rsid w:val="003039D7"/>
    <w:rsid w:val="00306D9A"/>
    <w:rsid w:val="00313F21"/>
    <w:rsid w:val="00315FFE"/>
    <w:rsid w:val="003200B9"/>
    <w:rsid w:val="00321852"/>
    <w:rsid w:val="0032192F"/>
    <w:rsid w:val="003279F9"/>
    <w:rsid w:val="003319D0"/>
    <w:rsid w:val="00331C5A"/>
    <w:rsid w:val="0033475E"/>
    <w:rsid w:val="00337EB5"/>
    <w:rsid w:val="00340662"/>
    <w:rsid w:val="003572D2"/>
    <w:rsid w:val="0035738B"/>
    <w:rsid w:val="0036082C"/>
    <w:rsid w:val="00362C7E"/>
    <w:rsid w:val="00362C9C"/>
    <w:rsid w:val="003649DD"/>
    <w:rsid w:val="00367B59"/>
    <w:rsid w:val="003744BC"/>
    <w:rsid w:val="00380FBF"/>
    <w:rsid w:val="00381BC9"/>
    <w:rsid w:val="00385862"/>
    <w:rsid w:val="003872DD"/>
    <w:rsid w:val="00390379"/>
    <w:rsid w:val="00392675"/>
    <w:rsid w:val="00396B5E"/>
    <w:rsid w:val="0039782E"/>
    <w:rsid w:val="003A1020"/>
    <w:rsid w:val="003A182E"/>
    <w:rsid w:val="003A4953"/>
    <w:rsid w:val="003B70DD"/>
    <w:rsid w:val="003B75FD"/>
    <w:rsid w:val="003C4A3C"/>
    <w:rsid w:val="003C5941"/>
    <w:rsid w:val="003D1035"/>
    <w:rsid w:val="003D69D8"/>
    <w:rsid w:val="003E70E5"/>
    <w:rsid w:val="003E7189"/>
    <w:rsid w:val="003F007F"/>
    <w:rsid w:val="003F03FD"/>
    <w:rsid w:val="003F19B6"/>
    <w:rsid w:val="00402C86"/>
    <w:rsid w:val="00411181"/>
    <w:rsid w:val="00417434"/>
    <w:rsid w:val="004247EB"/>
    <w:rsid w:val="004260EA"/>
    <w:rsid w:val="004340F0"/>
    <w:rsid w:val="00436A29"/>
    <w:rsid w:val="004426F2"/>
    <w:rsid w:val="00442DEA"/>
    <w:rsid w:val="00447648"/>
    <w:rsid w:val="00455EAB"/>
    <w:rsid w:val="0046063A"/>
    <w:rsid w:val="004611F1"/>
    <w:rsid w:val="0046192A"/>
    <w:rsid w:val="00462564"/>
    <w:rsid w:val="0046622E"/>
    <w:rsid w:val="00470C97"/>
    <w:rsid w:val="004723D3"/>
    <w:rsid w:val="00473E51"/>
    <w:rsid w:val="004753F6"/>
    <w:rsid w:val="004838A7"/>
    <w:rsid w:val="00486BA9"/>
    <w:rsid w:val="004A133E"/>
    <w:rsid w:val="004A16EE"/>
    <w:rsid w:val="004B062F"/>
    <w:rsid w:val="004B2CE4"/>
    <w:rsid w:val="004B7502"/>
    <w:rsid w:val="004C0DB5"/>
    <w:rsid w:val="004C18AD"/>
    <w:rsid w:val="004D290B"/>
    <w:rsid w:val="004D5976"/>
    <w:rsid w:val="004E1850"/>
    <w:rsid w:val="004E1EB5"/>
    <w:rsid w:val="004E381F"/>
    <w:rsid w:val="004F2F68"/>
    <w:rsid w:val="004F513D"/>
    <w:rsid w:val="00500FCB"/>
    <w:rsid w:val="00502263"/>
    <w:rsid w:val="00502A42"/>
    <w:rsid w:val="00503566"/>
    <w:rsid w:val="00514285"/>
    <w:rsid w:val="00517878"/>
    <w:rsid w:val="005223D0"/>
    <w:rsid w:val="005359C3"/>
    <w:rsid w:val="00540AE3"/>
    <w:rsid w:val="00542074"/>
    <w:rsid w:val="00550B18"/>
    <w:rsid w:val="0055737B"/>
    <w:rsid w:val="00561744"/>
    <w:rsid w:val="005730C4"/>
    <w:rsid w:val="0058367C"/>
    <w:rsid w:val="00587112"/>
    <w:rsid w:val="005953DD"/>
    <w:rsid w:val="00595AFB"/>
    <w:rsid w:val="005A0467"/>
    <w:rsid w:val="005A27CA"/>
    <w:rsid w:val="005A4CA6"/>
    <w:rsid w:val="005B2AE2"/>
    <w:rsid w:val="005B469A"/>
    <w:rsid w:val="005C3FC8"/>
    <w:rsid w:val="005D035A"/>
    <w:rsid w:val="005D3B7A"/>
    <w:rsid w:val="005E169E"/>
    <w:rsid w:val="005E1A89"/>
    <w:rsid w:val="005E2A99"/>
    <w:rsid w:val="005F2BC4"/>
    <w:rsid w:val="005F4955"/>
    <w:rsid w:val="005F739B"/>
    <w:rsid w:val="006064FC"/>
    <w:rsid w:val="00606507"/>
    <w:rsid w:val="006072D0"/>
    <w:rsid w:val="0061577B"/>
    <w:rsid w:val="00623D86"/>
    <w:rsid w:val="00623F0B"/>
    <w:rsid w:val="00627593"/>
    <w:rsid w:val="00627759"/>
    <w:rsid w:val="006418BF"/>
    <w:rsid w:val="0064243C"/>
    <w:rsid w:val="00643A6D"/>
    <w:rsid w:val="00647C34"/>
    <w:rsid w:val="00652B41"/>
    <w:rsid w:val="00667636"/>
    <w:rsid w:val="006711A2"/>
    <w:rsid w:val="00671DF3"/>
    <w:rsid w:val="00676028"/>
    <w:rsid w:val="00696822"/>
    <w:rsid w:val="006A5D51"/>
    <w:rsid w:val="006B0782"/>
    <w:rsid w:val="006E24B6"/>
    <w:rsid w:val="006E6D8E"/>
    <w:rsid w:val="006E78D2"/>
    <w:rsid w:val="006E7B8A"/>
    <w:rsid w:val="006F0CA2"/>
    <w:rsid w:val="006F45BE"/>
    <w:rsid w:val="006F7652"/>
    <w:rsid w:val="00706000"/>
    <w:rsid w:val="007226E3"/>
    <w:rsid w:val="007244F9"/>
    <w:rsid w:val="007359E8"/>
    <w:rsid w:val="00737FC2"/>
    <w:rsid w:val="00746C0C"/>
    <w:rsid w:val="007506F5"/>
    <w:rsid w:val="00751D18"/>
    <w:rsid w:val="0076597B"/>
    <w:rsid w:val="00767C5D"/>
    <w:rsid w:val="00767D0C"/>
    <w:rsid w:val="00771207"/>
    <w:rsid w:val="00774486"/>
    <w:rsid w:val="0077589A"/>
    <w:rsid w:val="007766E9"/>
    <w:rsid w:val="007813FA"/>
    <w:rsid w:val="00782226"/>
    <w:rsid w:val="007A7FD4"/>
    <w:rsid w:val="007B0669"/>
    <w:rsid w:val="007B6B05"/>
    <w:rsid w:val="007B7852"/>
    <w:rsid w:val="007C183C"/>
    <w:rsid w:val="007C3703"/>
    <w:rsid w:val="007C68A8"/>
    <w:rsid w:val="007C7C57"/>
    <w:rsid w:val="007D11C7"/>
    <w:rsid w:val="007D121A"/>
    <w:rsid w:val="007E3621"/>
    <w:rsid w:val="007F19C7"/>
    <w:rsid w:val="007F252A"/>
    <w:rsid w:val="007F3DC6"/>
    <w:rsid w:val="0080199D"/>
    <w:rsid w:val="008035E8"/>
    <w:rsid w:val="0080764B"/>
    <w:rsid w:val="0082251A"/>
    <w:rsid w:val="00822E37"/>
    <w:rsid w:val="00826FF7"/>
    <w:rsid w:val="00832057"/>
    <w:rsid w:val="0083584C"/>
    <w:rsid w:val="00845A01"/>
    <w:rsid w:val="008552CF"/>
    <w:rsid w:val="00862A2B"/>
    <w:rsid w:val="00864256"/>
    <w:rsid w:val="00880267"/>
    <w:rsid w:val="00881580"/>
    <w:rsid w:val="008835B3"/>
    <w:rsid w:val="00883651"/>
    <w:rsid w:val="0088388D"/>
    <w:rsid w:val="0088539D"/>
    <w:rsid w:val="00886F46"/>
    <w:rsid w:val="0089151A"/>
    <w:rsid w:val="00891636"/>
    <w:rsid w:val="008918A0"/>
    <w:rsid w:val="0089540C"/>
    <w:rsid w:val="00897848"/>
    <w:rsid w:val="008A2B7D"/>
    <w:rsid w:val="008A3DEF"/>
    <w:rsid w:val="008A5239"/>
    <w:rsid w:val="008B75FF"/>
    <w:rsid w:val="008C69BD"/>
    <w:rsid w:val="008C7216"/>
    <w:rsid w:val="008D40D2"/>
    <w:rsid w:val="008D6690"/>
    <w:rsid w:val="008E45F0"/>
    <w:rsid w:val="008E73BF"/>
    <w:rsid w:val="008E7427"/>
    <w:rsid w:val="008E78FD"/>
    <w:rsid w:val="008F005A"/>
    <w:rsid w:val="008F45CB"/>
    <w:rsid w:val="0090152D"/>
    <w:rsid w:val="00934929"/>
    <w:rsid w:val="00940360"/>
    <w:rsid w:val="00954CBA"/>
    <w:rsid w:val="009568FE"/>
    <w:rsid w:val="00967C3B"/>
    <w:rsid w:val="00971D4B"/>
    <w:rsid w:val="00975379"/>
    <w:rsid w:val="00977556"/>
    <w:rsid w:val="009812A1"/>
    <w:rsid w:val="009812C1"/>
    <w:rsid w:val="00984C6F"/>
    <w:rsid w:val="00987CA8"/>
    <w:rsid w:val="0099701D"/>
    <w:rsid w:val="009A05C6"/>
    <w:rsid w:val="009A23B5"/>
    <w:rsid w:val="009A290C"/>
    <w:rsid w:val="009A5396"/>
    <w:rsid w:val="009A73A1"/>
    <w:rsid w:val="009B1B12"/>
    <w:rsid w:val="009B20D1"/>
    <w:rsid w:val="009B56DD"/>
    <w:rsid w:val="009C61B1"/>
    <w:rsid w:val="009E5F46"/>
    <w:rsid w:val="009F0CDA"/>
    <w:rsid w:val="009F14DC"/>
    <w:rsid w:val="009F3B2B"/>
    <w:rsid w:val="009F3DAE"/>
    <w:rsid w:val="00A01BC6"/>
    <w:rsid w:val="00A0200C"/>
    <w:rsid w:val="00A046F9"/>
    <w:rsid w:val="00A067F8"/>
    <w:rsid w:val="00A1144A"/>
    <w:rsid w:val="00A14152"/>
    <w:rsid w:val="00A162EF"/>
    <w:rsid w:val="00A16F65"/>
    <w:rsid w:val="00A37B3F"/>
    <w:rsid w:val="00A43C0E"/>
    <w:rsid w:val="00A47FD1"/>
    <w:rsid w:val="00A54FC4"/>
    <w:rsid w:val="00A57F61"/>
    <w:rsid w:val="00A6074D"/>
    <w:rsid w:val="00A62210"/>
    <w:rsid w:val="00A66874"/>
    <w:rsid w:val="00A679B6"/>
    <w:rsid w:val="00A74B3E"/>
    <w:rsid w:val="00A807FD"/>
    <w:rsid w:val="00A854A3"/>
    <w:rsid w:val="00A91AEC"/>
    <w:rsid w:val="00A91AF4"/>
    <w:rsid w:val="00A96C42"/>
    <w:rsid w:val="00A9726B"/>
    <w:rsid w:val="00AA2D82"/>
    <w:rsid w:val="00AA3004"/>
    <w:rsid w:val="00AA52A0"/>
    <w:rsid w:val="00AA5CE4"/>
    <w:rsid w:val="00AB1C99"/>
    <w:rsid w:val="00AC0026"/>
    <w:rsid w:val="00AC2B11"/>
    <w:rsid w:val="00AC4EE3"/>
    <w:rsid w:val="00AD1A16"/>
    <w:rsid w:val="00AD4812"/>
    <w:rsid w:val="00AD5089"/>
    <w:rsid w:val="00AE293F"/>
    <w:rsid w:val="00AE61D8"/>
    <w:rsid w:val="00B004BA"/>
    <w:rsid w:val="00B00D0E"/>
    <w:rsid w:val="00B0122A"/>
    <w:rsid w:val="00B0185D"/>
    <w:rsid w:val="00B0357B"/>
    <w:rsid w:val="00B06553"/>
    <w:rsid w:val="00B16E41"/>
    <w:rsid w:val="00B21DF2"/>
    <w:rsid w:val="00B21F59"/>
    <w:rsid w:val="00B237C4"/>
    <w:rsid w:val="00B276A7"/>
    <w:rsid w:val="00B30BB0"/>
    <w:rsid w:val="00B40D4E"/>
    <w:rsid w:val="00B4211C"/>
    <w:rsid w:val="00B43367"/>
    <w:rsid w:val="00B4663A"/>
    <w:rsid w:val="00B51900"/>
    <w:rsid w:val="00B619E0"/>
    <w:rsid w:val="00B624B8"/>
    <w:rsid w:val="00B7039C"/>
    <w:rsid w:val="00B7048C"/>
    <w:rsid w:val="00B728D5"/>
    <w:rsid w:val="00B73010"/>
    <w:rsid w:val="00B80784"/>
    <w:rsid w:val="00B84790"/>
    <w:rsid w:val="00B84CA3"/>
    <w:rsid w:val="00B854AD"/>
    <w:rsid w:val="00B91FD4"/>
    <w:rsid w:val="00B9215A"/>
    <w:rsid w:val="00BA14D7"/>
    <w:rsid w:val="00BA163D"/>
    <w:rsid w:val="00BA4316"/>
    <w:rsid w:val="00BA4B2D"/>
    <w:rsid w:val="00BA6130"/>
    <w:rsid w:val="00BB11BE"/>
    <w:rsid w:val="00BB2398"/>
    <w:rsid w:val="00BB2921"/>
    <w:rsid w:val="00BB29AC"/>
    <w:rsid w:val="00BB6297"/>
    <w:rsid w:val="00BC407A"/>
    <w:rsid w:val="00BC5357"/>
    <w:rsid w:val="00BC7EE1"/>
    <w:rsid w:val="00BD7D85"/>
    <w:rsid w:val="00BE1B64"/>
    <w:rsid w:val="00BE1F70"/>
    <w:rsid w:val="00BE475A"/>
    <w:rsid w:val="00BE4B4D"/>
    <w:rsid w:val="00BF1636"/>
    <w:rsid w:val="00BF6D42"/>
    <w:rsid w:val="00C02595"/>
    <w:rsid w:val="00C16D52"/>
    <w:rsid w:val="00C20336"/>
    <w:rsid w:val="00C222CB"/>
    <w:rsid w:val="00C23822"/>
    <w:rsid w:val="00C26D81"/>
    <w:rsid w:val="00C34F17"/>
    <w:rsid w:val="00C50124"/>
    <w:rsid w:val="00C522DA"/>
    <w:rsid w:val="00C62147"/>
    <w:rsid w:val="00C7027F"/>
    <w:rsid w:val="00C71C57"/>
    <w:rsid w:val="00C72142"/>
    <w:rsid w:val="00C7320D"/>
    <w:rsid w:val="00C834E8"/>
    <w:rsid w:val="00C85711"/>
    <w:rsid w:val="00C85980"/>
    <w:rsid w:val="00C9026F"/>
    <w:rsid w:val="00C9161B"/>
    <w:rsid w:val="00C9208B"/>
    <w:rsid w:val="00C92680"/>
    <w:rsid w:val="00C9304F"/>
    <w:rsid w:val="00C93CEA"/>
    <w:rsid w:val="00C94E4B"/>
    <w:rsid w:val="00C97C4F"/>
    <w:rsid w:val="00CC01D6"/>
    <w:rsid w:val="00CC1D94"/>
    <w:rsid w:val="00CC2FA5"/>
    <w:rsid w:val="00CC3B32"/>
    <w:rsid w:val="00CC485C"/>
    <w:rsid w:val="00CC58D9"/>
    <w:rsid w:val="00CE1B02"/>
    <w:rsid w:val="00CF2C81"/>
    <w:rsid w:val="00CF504B"/>
    <w:rsid w:val="00CF6695"/>
    <w:rsid w:val="00CF686F"/>
    <w:rsid w:val="00D03F8E"/>
    <w:rsid w:val="00D044EE"/>
    <w:rsid w:val="00D05D1E"/>
    <w:rsid w:val="00D062B0"/>
    <w:rsid w:val="00D12EEC"/>
    <w:rsid w:val="00D13C79"/>
    <w:rsid w:val="00D15246"/>
    <w:rsid w:val="00D15C4A"/>
    <w:rsid w:val="00D16A2B"/>
    <w:rsid w:val="00D17AD9"/>
    <w:rsid w:val="00D20227"/>
    <w:rsid w:val="00D33201"/>
    <w:rsid w:val="00D43CC9"/>
    <w:rsid w:val="00D51AE7"/>
    <w:rsid w:val="00D6679C"/>
    <w:rsid w:val="00D75E10"/>
    <w:rsid w:val="00D76EB8"/>
    <w:rsid w:val="00D815FE"/>
    <w:rsid w:val="00D83188"/>
    <w:rsid w:val="00D842D9"/>
    <w:rsid w:val="00D867B7"/>
    <w:rsid w:val="00D96AD3"/>
    <w:rsid w:val="00DA171E"/>
    <w:rsid w:val="00DA188B"/>
    <w:rsid w:val="00DB0CB1"/>
    <w:rsid w:val="00DB423C"/>
    <w:rsid w:val="00DB452A"/>
    <w:rsid w:val="00DB4E8E"/>
    <w:rsid w:val="00DB5AC6"/>
    <w:rsid w:val="00DC1D4A"/>
    <w:rsid w:val="00DC1ED5"/>
    <w:rsid w:val="00DC1F73"/>
    <w:rsid w:val="00DC45BD"/>
    <w:rsid w:val="00DC7524"/>
    <w:rsid w:val="00DD28CB"/>
    <w:rsid w:val="00DD5561"/>
    <w:rsid w:val="00DF4D29"/>
    <w:rsid w:val="00DF7B31"/>
    <w:rsid w:val="00E00184"/>
    <w:rsid w:val="00E001F0"/>
    <w:rsid w:val="00E05FD5"/>
    <w:rsid w:val="00E15405"/>
    <w:rsid w:val="00E170DF"/>
    <w:rsid w:val="00E27033"/>
    <w:rsid w:val="00E33BF1"/>
    <w:rsid w:val="00E53860"/>
    <w:rsid w:val="00E54363"/>
    <w:rsid w:val="00E641E1"/>
    <w:rsid w:val="00E64BBA"/>
    <w:rsid w:val="00E71900"/>
    <w:rsid w:val="00E73A89"/>
    <w:rsid w:val="00E76ECC"/>
    <w:rsid w:val="00E941E7"/>
    <w:rsid w:val="00E94FE9"/>
    <w:rsid w:val="00E95023"/>
    <w:rsid w:val="00EA0E98"/>
    <w:rsid w:val="00EB59EA"/>
    <w:rsid w:val="00EB7877"/>
    <w:rsid w:val="00EC2D77"/>
    <w:rsid w:val="00EC6760"/>
    <w:rsid w:val="00EC7330"/>
    <w:rsid w:val="00EC73F7"/>
    <w:rsid w:val="00ED51E2"/>
    <w:rsid w:val="00EE3FE0"/>
    <w:rsid w:val="00EE5546"/>
    <w:rsid w:val="00EE66BF"/>
    <w:rsid w:val="00EF0823"/>
    <w:rsid w:val="00EF555C"/>
    <w:rsid w:val="00EF58FB"/>
    <w:rsid w:val="00EF6311"/>
    <w:rsid w:val="00F04E1A"/>
    <w:rsid w:val="00F0714B"/>
    <w:rsid w:val="00F077AF"/>
    <w:rsid w:val="00F168E2"/>
    <w:rsid w:val="00F16C2B"/>
    <w:rsid w:val="00F20F29"/>
    <w:rsid w:val="00F21003"/>
    <w:rsid w:val="00F227B6"/>
    <w:rsid w:val="00F232C5"/>
    <w:rsid w:val="00F24765"/>
    <w:rsid w:val="00F3266A"/>
    <w:rsid w:val="00F330DE"/>
    <w:rsid w:val="00F36439"/>
    <w:rsid w:val="00F403B7"/>
    <w:rsid w:val="00F44CC7"/>
    <w:rsid w:val="00F44E37"/>
    <w:rsid w:val="00F458CA"/>
    <w:rsid w:val="00F50369"/>
    <w:rsid w:val="00F5174E"/>
    <w:rsid w:val="00F51BD0"/>
    <w:rsid w:val="00F5362D"/>
    <w:rsid w:val="00F553E4"/>
    <w:rsid w:val="00F600FE"/>
    <w:rsid w:val="00F61D32"/>
    <w:rsid w:val="00F6204A"/>
    <w:rsid w:val="00F65AFC"/>
    <w:rsid w:val="00F6779E"/>
    <w:rsid w:val="00F67D39"/>
    <w:rsid w:val="00F70C0F"/>
    <w:rsid w:val="00F817D3"/>
    <w:rsid w:val="00F832B2"/>
    <w:rsid w:val="00F856FC"/>
    <w:rsid w:val="00F85F94"/>
    <w:rsid w:val="00F867B3"/>
    <w:rsid w:val="00F93048"/>
    <w:rsid w:val="00F93246"/>
    <w:rsid w:val="00F969A0"/>
    <w:rsid w:val="00FA586F"/>
    <w:rsid w:val="00FA7F8B"/>
    <w:rsid w:val="00FB027A"/>
    <w:rsid w:val="00FB3A2C"/>
    <w:rsid w:val="00FB5E7E"/>
    <w:rsid w:val="00FB69D8"/>
    <w:rsid w:val="00FB7F16"/>
    <w:rsid w:val="00FC6F48"/>
    <w:rsid w:val="00FC7819"/>
    <w:rsid w:val="00FC7F0F"/>
    <w:rsid w:val="00FD0B8D"/>
    <w:rsid w:val="00FD2B0C"/>
    <w:rsid w:val="00FD303F"/>
    <w:rsid w:val="00FD5930"/>
    <w:rsid w:val="00FD5EE9"/>
    <w:rsid w:val="00FD7F65"/>
    <w:rsid w:val="00FE08F1"/>
    <w:rsid w:val="00FE195B"/>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_______@_______.ru" TargetMode="External"/><Relationship Id="rId18" Type="http://schemas.openxmlformats.org/officeDocument/2006/relationships/hyperlink" Target="mailto:info@kpresort.r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info@kpresort.ru" TargetMode="Externa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mailto:a.shubnikov@kpresort.ru"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_______@_______.ru" TargetMode="External"/><Relationship Id="rId20" Type="http://schemas.openxmlformats.org/officeDocument/2006/relationships/hyperlink" Target="mailto:a.shubnikov@kpresort.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info@kpresort.ru"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mailto:doverie@kpresort.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shubnikov@kpresort.ru" TargetMode="External"/><Relationship Id="rId22" Type="http://schemas.openxmlformats.org/officeDocument/2006/relationships/hyperlink" Target="mailto:info@kpresort.ru" TargetMode="External"/><Relationship Id="rId27"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0530ADB7-9737-4BE9-9C38-DA4265290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13</Pages>
  <Words>6405</Words>
  <Characters>36512</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Петренко Инна Евгеньевна</cp:lastModifiedBy>
  <cp:revision>27</cp:revision>
  <cp:lastPrinted>2016-04-25T15:52:00Z</cp:lastPrinted>
  <dcterms:created xsi:type="dcterms:W3CDTF">2017-05-22T12:41:00Z</dcterms:created>
  <dcterms:modified xsi:type="dcterms:W3CDTF">2019-12-11T06:33:00Z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