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5A01D8" w:rsidRDefault="008C7216" w:rsidP="00293E1C">
      <w:pPr>
        <w:keepNext/>
        <w:tabs>
          <w:tab w:val="left" w:pos="284"/>
        </w:tabs>
        <w:ind w:firstLine="425"/>
        <w:jc w:val="center"/>
        <w:outlineLvl w:val="0"/>
        <w:rPr>
          <w:b/>
          <w:bCs/>
          <w:kern w:val="32"/>
          <w:sz w:val="22"/>
          <w:szCs w:val="22"/>
        </w:rPr>
      </w:pPr>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w:t>
      </w:r>
      <w:r w:rsidR="000F554B" w:rsidRPr="000F554B">
        <w:rPr>
          <w:sz w:val="22"/>
          <w:szCs w:val="22"/>
        </w:rPr>
        <w:t>в лице коммерческого директора Перепечаевой Янины Александровны, действующего на основании Доверенности №71 от 14.03.2019 г.</w:t>
      </w:r>
      <w:r w:rsidRPr="005A01D8">
        <w:rPr>
          <w:sz w:val="22"/>
          <w:szCs w:val="22"/>
        </w:rPr>
        <w:t xml:space="preserve">, с одной стороны, и </w:t>
      </w:r>
    </w:p>
    <w:p w:rsidR="008D6690" w:rsidRPr="005A01D8" w:rsidRDefault="00362872" w:rsidP="00293E1C">
      <w:pPr>
        <w:ind w:firstLine="426"/>
        <w:jc w:val="both"/>
        <w:rPr>
          <w:sz w:val="22"/>
          <w:szCs w:val="22"/>
        </w:rPr>
      </w:pPr>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продукты питания:</w:t>
      </w:r>
      <w:r w:rsidR="00F61D32" w:rsidRPr="005A01D8">
        <w:rPr>
          <w:sz w:val="22"/>
          <w:szCs w:val="22"/>
        </w:rPr>
        <w:t xml:space="preserve"> </w:t>
      </w:r>
      <w:r w:rsidR="001141F9">
        <w:rPr>
          <w:b/>
          <w:sz w:val="22"/>
          <w:szCs w:val="22"/>
        </w:rPr>
        <w:t>овощи и фрукты</w:t>
      </w:r>
      <w:r w:rsidR="002C0446" w:rsidRPr="002C0446">
        <w:rPr>
          <w:b/>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Эсто-садок, </w:t>
      </w:r>
      <w:r w:rsidR="00A232B9" w:rsidRPr="005A01D8">
        <w:rPr>
          <w:color w:val="000000" w:themeColor="text1"/>
          <w:sz w:val="22"/>
          <w:szCs w:val="22"/>
        </w:rPr>
        <w:t>ул. Горная</w:t>
      </w:r>
      <w:bookmarkStart w:id="0" w:name="_GoBack"/>
      <w:bookmarkEnd w:id="0"/>
      <w:r w:rsidR="00A232B9" w:rsidRPr="005A01D8">
        <w:rPr>
          <w:color w:val="000000" w:themeColor="text1"/>
          <w:sz w:val="22"/>
          <w:szCs w:val="22"/>
        </w:rPr>
        <w:t>, д.</w:t>
      </w:r>
      <w:r w:rsidR="000F554B">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1"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w:t>
      </w:r>
      <w:r w:rsidR="001141F9">
        <w:rPr>
          <w:sz w:val="22"/>
          <w:szCs w:val="22"/>
        </w:rPr>
        <w:t xml:space="preserve">я </w:t>
      </w:r>
      <w:r w:rsidRPr="005A01D8">
        <w:rPr>
          <w:sz w:val="22"/>
          <w:szCs w:val="22"/>
        </w:rPr>
        <w:t xml:space="preserve">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B8162D" w:rsidRPr="005A01D8">
        <w:rPr>
          <w:sz w:val="22"/>
          <w:szCs w:val="22"/>
        </w:rPr>
        <w:t>m.bogachenko@kpresort.ru</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w:t>
      </w:r>
      <w:r w:rsidRPr="005A01D8">
        <w:rPr>
          <w:sz w:val="22"/>
          <w:szCs w:val="22"/>
        </w:rPr>
        <w:lastRenderedPageBreak/>
        <w:t>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0F554B">
        <w:rPr>
          <w:b/>
          <w:sz w:val="22"/>
          <w:szCs w:val="22"/>
        </w:rPr>
        <w:t>11</w:t>
      </w:r>
      <w:r w:rsidRPr="005A01D8">
        <w:rPr>
          <w:b/>
          <w:sz w:val="22"/>
          <w:szCs w:val="22"/>
        </w:rPr>
        <w:t>.</w:t>
      </w:r>
      <w:r w:rsidRPr="005A01D8">
        <w:rPr>
          <w:sz w:val="22"/>
          <w:szCs w:val="22"/>
        </w:rPr>
        <w:t xml:space="preserve">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1561B8" w:rsidRPr="007275E4">
        <w:rPr>
          <w:rStyle w:val="afa"/>
        </w:rPr>
        <w:t>m</w:t>
      </w:r>
      <w:r w:rsidR="001561B8" w:rsidRPr="007275E4">
        <w:rPr>
          <w:rStyle w:val="afa"/>
          <w:sz w:val="22"/>
          <w:szCs w:val="22"/>
        </w:rPr>
        <w:t>.bogachenko</w:t>
      </w:r>
      <w:r w:rsidR="001561B8" w:rsidRPr="002C0446">
        <w:rPr>
          <w:rStyle w:val="afa"/>
        </w:rPr>
        <w:t>@</w:t>
      </w:r>
      <w:r w:rsidR="001561B8" w:rsidRPr="007275E4">
        <w:rPr>
          <w:rStyle w:val="afa"/>
          <w:lang w:val="en-US"/>
        </w:rPr>
        <w:t>kpresort</w:t>
      </w:r>
      <w:r w:rsidR="001561B8" w:rsidRPr="002C0446">
        <w:rPr>
          <w:rStyle w:val="afa"/>
        </w:rPr>
        <w:t>.</w:t>
      </w:r>
      <w:r w:rsidR="001561B8" w:rsidRPr="007275E4">
        <w:rPr>
          <w:rStyle w:val="afa"/>
          <w:lang w:val="en-US"/>
        </w:rPr>
        <w:t>ru</w:t>
      </w:r>
      <w:hyperlink r:id="rId12"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 Российской Федерации.</w:t>
      </w:r>
      <w:r w:rsidRPr="005A01D8">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w:t>
      </w:r>
      <w:r w:rsidRPr="005A01D8">
        <w:rPr>
          <w:sz w:val="22"/>
          <w:szCs w:val="22"/>
        </w:rPr>
        <w:lastRenderedPageBreak/>
        <w:t>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с даты приемки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w:t>
      </w:r>
      <w:r w:rsidR="000C556D">
        <w:rPr>
          <w:b/>
          <w:sz w:val="22"/>
          <w:szCs w:val="22"/>
        </w:rPr>
        <w:t>6</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411F01" w:rsidRPr="00411F01" w:rsidRDefault="001E527A" w:rsidP="00411F01">
      <w:pPr>
        <w:tabs>
          <w:tab w:val="left" w:pos="1134"/>
        </w:tabs>
        <w:ind w:firstLine="567"/>
        <w:jc w:val="both"/>
        <w:rPr>
          <w:sz w:val="22"/>
          <w:szCs w:val="22"/>
        </w:rPr>
      </w:pPr>
      <w:r w:rsidRPr="005A01D8">
        <w:rPr>
          <w:b/>
          <w:sz w:val="22"/>
          <w:szCs w:val="22"/>
        </w:rPr>
        <w:t>4.</w:t>
      </w:r>
      <w:r w:rsidR="000C556D">
        <w:rPr>
          <w:b/>
          <w:sz w:val="22"/>
          <w:szCs w:val="22"/>
        </w:rPr>
        <w:t>7</w:t>
      </w:r>
      <w:r w:rsidRPr="005A01D8">
        <w:rPr>
          <w:b/>
          <w:sz w:val="22"/>
          <w:szCs w:val="22"/>
        </w:rPr>
        <w:t>.</w:t>
      </w:r>
      <w:r w:rsidRPr="005A01D8">
        <w:rPr>
          <w:sz w:val="22"/>
          <w:szCs w:val="22"/>
        </w:rPr>
        <w:t xml:space="preserve"> </w:t>
      </w:r>
      <w:r w:rsidR="00411F01" w:rsidRPr="00411F01">
        <w:rPr>
          <w:sz w:val="22"/>
          <w:szCs w:val="22"/>
        </w:rPr>
        <w:t>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за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5A01D8" w:rsidRDefault="00EC7330" w:rsidP="00411F01">
      <w:pPr>
        <w:tabs>
          <w:tab w:val="left" w:pos="1134"/>
        </w:tabs>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просрочки поставки партии Товара/части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w:t>
      </w:r>
      <w:r w:rsidRPr="005A01D8">
        <w:rPr>
          <w:color w:val="000000" w:themeColor="text1"/>
          <w:sz w:val="22"/>
          <w:szCs w:val="22"/>
        </w:rPr>
        <w:lastRenderedPageBreak/>
        <w:t>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непредоставления Поставщиком перечисленных в пп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7</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w:t>
      </w:r>
      <w:del w:id="1" w:author="Кирдин Владимир Александрович" w:date="2019-12-10T11:08:00Z">
        <w:r w:rsidRPr="005A01D8" w:rsidDel="0064449D">
          <w:rPr>
            <w:sz w:val="22"/>
            <w:szCs w:val="22"/>
          </w:rPr>
          <w:delText xml:space="preserve">от цены Договора, </w:delText>
        </w:r>
      </w:del>
      <w:r w:rsidRPr="005A01D8">
        <w:rPr>
          <w:sz w:val="22"/>
          <w:szCs w:val="22"/>
        </w:rPr>
        <w:t>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lastRenderedPageBreak/>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w:t>
      </w:r>
      <w:r w:rsidR="00BE1F70" w:rsidRPr="005A01D8">
        <w:rPr>
          <w:bCs/>
          <w:sz w:val="22"/>
          <w:szCs w:val="22"/>
        </w:rPr>
        <w:lastRenderedPageBreak/>
        <w:t>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с даты уведомления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2" w:name="p918"/>
      <w:bookmarkEnd w:id="2"/>
      <w:r w:rsidR="008C7216" w:rsidRPr="005A01D8">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5A01D8">
        <w:rPr>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3"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2C0446">
        <w:rPr>
          <w:color w:val="0563C1" w:themeColor="hyperlink"/>
          <w:sz w:val="22"/>
          <w:szCs w:val="22"/>
          <w:u w:val="single"/>
        </w:rPr>
        <w:t>.</w:t>
      </w:r>
      <w:r w:rsidR="001561B8" w:rsidRPr="005A01D8">
        <w:rPr>
          <w:color w:val="0563C1" w:themeColor="hyperlink"/>
          <w:sz w:val="22"/>
          <w:szCs w:val="22"/>
          <w:u w:val="single"/>
          <w:lang w:val="en-US"/>
        </w:rPr>
        <w:t>bogachenko</w:t>
      </w:r>
      <w:r w:rsidR="001561B8" w:rsidRPr="002C0446">
        <w:rPr>
          <w:color w:val="0563C1" w:themeColor="hyperlink"/>
          <w:sz w:val="22"/>
          <w:szCs w:val="22"/>
          <w:u w:val="single"/>
        </w:rPr>
        <w:t>@</w:t>
      </w:r>
      <w:r w:rsidR="001561B8" w:rsidRPr="005A01D8">
        <w:rPr>
          <w:color w:val="0563C1" w:themeColor="hyperlink"/>
          <w:sz w:val="22"/>
          <w:szCs w:val="22"/>
          <w:u w:val="single"/>
          <w:lang w:val="en-US"/>
        </w:rPr>
        <w:t>kpresort</w:t>
      </w:r>
      <w:r w:rsidR="001561B8" w:rsidRPr="002C0446">
        <w:rPr>
          <w:color w:val="0563C1" w:themeColor="hyperlink"/>
          <w:sz w:val="22"/>
          <w:szCs w:val="22"/>
          <w:u w:val="single"/>
        </w:rPr>
        <w:t>.</w:t>
      </w:r>
      <w:r w:rsidR="001561B8" w:rsidRPr="005A01D8">
        <w:rPr>
          <w:color w:val="0563C1" w:themeColor="hyperlink"/>
          <w:sz w:val="22"/>
          <w:szCs w:val="22"/>
          <w:u w:val="single"/>
          <w:lang w:val="en-US"/>
        </w:rPr>
        <w:t>ru</w:t>
      </w:r>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lastRenderedPageBreak/>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5A01D8">
        <w:rPr>
          <w:color w:val="000000" w:themeColor="text1"/>
          <w:sz w:val="22"/>
          <w:szCs w:val="22"/>
          <w:lang w:val="en-US"/>
        </w:rPr>
        <w:t>doverie</w:t>
      </w:r>
      <w:r w:rsidRPr="005A01D8">
        <w:rPr>
          <w:color w:val="000000" w:themeColor="text1"/>
          <w:sz w:val="22"/>
          <w:szCs w:val="22"/>
        </w:rPr>
        <w:t>@</w:t>
      </w:r>
      <w:r w:rsidRPr="005A01D8">
        <w:rPr>
          <w:color w:val="000000" w:themeColor="text1"/>
          <w:sz w:val="22"/>
          <w:szCs w:val="22"/>
          <w:lang w:val="en-US"/>
        </w:rPr>
        <w:t>kpresort</w:t>
      </w:r>
      <w:r w:rsidRPr="005A01D8">
        <w:rPr>
          <w:color w:val="000000" w:themeColor="text1"/>
          <w:sz w:val="22"/>
          <w:szCs w:val="22"/>
        </w:rPr>
        <w:t>.</w:t>
      </w:r>
      <w:r w:rsidRPr="005A01D8">
        <w:rPr>
          <w:color w:val="000000" w:themeColor="text1"/>
          <w:sz w:val="22"/>
          <w:szCs w:val="22"/>
          <w:lang w:val="en-US"/>
        </w:rPr>
        <w:t>ru</w:t>
      </w:r>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08437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Юр. адрес: 354000, Краснодарский край,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г. Сочи, ул. Северная, д.14А.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р/с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в ГК «Банк развития и внешнеэкономической</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Е-</w:t>
            </w:r>
            <w:r w:rsidRPr="005A01D8">
              <w:rPr>
                <w:color w:val="000000" w:themeColor="text1"/>
                <w:sz w:val="22"/>
                <w:szCs w:val="22"/>
                <w:lang w:val="en-US"/>
              </w:rPr>
              <w:t>mail</w:t>
            </w:r>
            <w:r w:rsidRPr="005A01D8">
              <w:rPr>
                <w:color w:val="000000" w:themeColor="text1"/>
                <w:sz w:val="22"/>
                <w:szCs w:val="22"/>
              </w:rPr>
              <w:t xml:space="preserve">: </w:t>
            </w:r>
            <w:hyperlink r:id="rId14"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146014" w:rsidRPr="000F554B" w:rsidRDefault="000F554B" w:rsidP="00146014">
            <w:pPr>
              <w:tabs>
                <w:tab w:val="left" w:pos="284"/>
                <w:tab w:val="left" w:pos="8364"/>
              </w:tabs>
              <w:rPr>
                <w:b/>
                <w:color w:val="000000" w:themeColor="text1"/>
                <w:sz w:val="22"/>
                <w:szCs w:val="22"/>
              </w:rPr>
            </w:pPr>
            <w:r w:rsidRPr="000F554B">
              <w:rPr>
                <w:rFonts w:eastAsia="Calibri"/>
                <w:b/>
                <w:sz w:val="22"/>
                <w:szCs w:val="22"/>
                <w:lang w:eastAsia="en-US"/>
              </w:rPr>
              <w:t xml:space="preserve">Коммерческий </w:t>
            </w:r>
            <w:r w:rsidR="00146014" w:rsidRPr="000F554B">
              <w:rPr>
                <w:rFonts w:eastAsia="Calibri"/>
                <w:b/>
                <w:sz w:val="22"/>
                <w:szCs w:val="22"/>
                <w:lang w:eastAsia="en-US"/>
              </w:rPr>
              <w:t xml:space="preserve"> директор</w:t>
            </w:r>
          </w:p>
          <w:p w:rsidR="00146014" w:rsidRPr="000F554B"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0F554B">
              <w:rPr>
                <w:b/>
                <w:color w:val="000000" w:themeColor="text1"/>
                <w:sz w:val="22"/>
                <w:szCs w:val="22"/>
              </w:rPr>
              <w:t>Я.А. Перепечаева</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5"/>
          <w:headerReference w:type="first" r:id="rId16"/>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 _______________ (______________) 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заполняется, в случае условий поставки, отличных от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4. Порядок оплаты (</w:t>
      </w:r>
      <w:r w:rsidRPr="005A01D8">
        <w:rPr>
          <w:i/>
          <w:sz w:val="22"/>
          <w:szCs w:val="22"/>
        </w:rPr>
        <w:t>заполняется, в случае порядка оплаты, отличных от указанных в договоре, в том числе п.4.4. Договора)___________________________________________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от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0F281A" w:rsidRPr="005A01D8" w:rsidRDefault="000F554B" w:rsidP="000F554B">
            <w:pPr>
              <w:rPr>
                <w:b/>
                <w:sz w:val="22"/>
                <w:szCs w:val="22"/>
              </w:rPr>
            </w:pPr>
            <w:r w:rsidRPr="000F554B">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r w:rsidRPr="005A01D8">
              <w:rPr>
                <w:b/>
                <w:sz w:val="22"/>
                <w:szCs w:val="22"/>
              </w:rPr>
              <w:t>м.п.</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(Ф О Р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п/п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A625EE" w:rsidRPr="005A01D8" w:rsidRDefault="000F554B" w:rsidP="000F554B">
            <w:pPr>
              <w:rPr>
                <w:b/>
                <w:sz w:val="22"/>
                <w:szCs w:val="22"/>
              </w:rPr>
            </w:pPr>
            <w:r w:rsidRPr="000F554B">
              <w:rPr>
                <w:rFonts w:eastAsia="Calibri"/>
                <w:b/>
                <w:sz w:val="22"/>
                <w:szCs w:val="22"/>
                <w:lang w:eastAsia="en-US"/>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Pr="005A01D8" w:rsidRDefault="005A01D8"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r w:rsidRPr="005A01D8">
              <w:rPr>
                <w:b/>
                <w:sz w:val="22"/>
                <w:szCs w:val="22"/>
              </w:rPr>
              <w:t>м.п.</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276" w:rsidRDefault="00EF7276">
      <w:r>
        <w:separator/>
      </w:r>
    </w:p>
  </w:endnote>
  <w:endnote w:type="continuationSeparator" w:id="0">
    <w:p w:rsidR="00EF7276" w:rsidRDefault="00E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445B7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276" w:rsidRDefault="00EF7276">
      <w:r>
        <w:separator/>
      </w:r>
    </w:p>
  </w:footnote>
  <w:footnote w:type="continuationSeparator" w:id="0">
    <w:p w:rsidR="00EF7276" w:rsidRDefault="00EF7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4378"/>
    <w:rsid w:val="0008698A"/>
    <w:rsid w:val="0008700D"/>
    <w:rsid w:val="000916AD"/>
    <w:rsid w:val="00093FB6"/>
    <w:rsid w:val="00095C14"/>
    <w:rsid w:val="000A0AEC"/>
    <w:rsid w:val="000A4BB4"/>
    <w:rsid w:val="000B2B1C"/>
    <w:rsid w:val="000B565F"/>
    <w:rsid w:val="000C0EF6"/>
    <w:rsid w:val="000C556D"/>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0F554B"/>
    <w:rsid w:val="0010128B"/>
    <w:rsid w:val="001019A9"/>
    <w:rsid w:val="001125E6"/>
    <w:rsid w:val="001141F9"/>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56D13"/>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FA2"/>
    <w:rsid w:val="002268CA"/>
    <w:rsid w:val="002274C8"/>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1F01"/>
    <w:rsid w:val="00417434"/>
    <w:rsid w:val="004247EB"/>
    <w:rsid w:val="004260EA"/>
    <w:rsid w:val="004340F0"/>
    <w:rsid w:val="00436A29"/>
    <w:rsid w:val="004426F2"/>
    <w:rsid w:val="00442DEA"/>
    <w:rsid w:val="004457A1"/>
    <w:rsid w:val="00445B79"/>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1B54"/>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137"/>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0800"/>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60F"/>
    <w:rsid w:val="00623D86"/>
    <w:rsid w:val="00623F0B"/>
    <w:rsid w:val="0062443F"/>
    <w:rsid w:val="006260D3"/>
    <w:rsid w:val="00627593"/>
    <w:rsid w:val="00627759"/>
    <w:rsid w:val="006418BF"/>
    <w:rsid w:val="0064243C"/>
    <w:rsid w:val="00643A6D"/>
    <w:rsid w:val="0064449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5E4"/>
    <w:rsid w:val="00727BAB"/>
    <w:rsid w:val="007359E8"/>
    <w:rsid w:val="00737FC2"/>
    <w:rsid w:val="007416E3"/>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15F5"/>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0538F"/>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17CF"/>
    <w:rsid w:val="00E64BBA"/>
    <w:rsid w:val="00E65B6B"/>
    <w:rsid w:val="00E71900"/>
    <w:rsid w:val="00E722D6"/>
    <w:rsid w:val="00E730DE"/>
    <w:rsid w:val="00E73A89"/>
    <w:rsid w:val="00E76ECC"/>
    <w:rsid w:val="00E83B18"/>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EF7276"/>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A3303C-A338-422A-B659-9EDEC7D6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8627247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____________"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20&#1077;&#1089;&#1083;&#10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FAD3E9-807A-401B-B75E-B8FDD605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5570</Words>
  <Characters>31755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7</cp:revision>
  <cp:lastPrinted>2016-04-25T15:52:00Z</cp:lastPrinted>
  <dcterms:created xsi:type="dcterms:W3CDTF">2019-12-09T14:31:00Z</dcterms:created>
  <dcterms:modified xsi:type="dcterms:W3CDTF">2019-12-11T08:57:00Z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