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5A01D8" w:rsidRDefault="008C7216" w:rsidP="00293E1C">
      <w:pPr>
        <w:keepNext/>
        <w:tabs>
          <w:tab w:val="left" w:pos="284"/>
        </w:tabs>
        <w:ind w:firstLine="425"/>
        <w:jc w:val="center"/>
        <w:outlineLvl w:val="0"/>
        <w:rPr>
          <w:b/>
          <w:bCs/>
          <w:kern w:val="32"/>
          <w:sz w:val="22"/>
          <w:szCs w:val="22"/>
        </w:rPr>
      </w:pPr>
      <w:bookmarkStart w:id="0" w:name="_GoBack"/>
      <w:bookmarkEnd w:id="0"/>
      <w:r w:rsidRPr="005A01D8">
        <w:rPr>
          <w:b/>
          <w:bCs/>
          <w:kern w:val="32"/>
          <w:sz w:val="22"/>
          <w:szCs w:val="22"/>
        </w:rPr>
        <w:t xml:space="preserve">ДОГОВОР № </w:t>
      </w:r>
      <w:r w:rsidR="00D76EB8" w:rsidRPr="005A01D8">
        <w:rPr>
          <w:b/>
          <w:bCs/>
          <w:kern w:val="32"/>
          <w:sz w:val="22"/>
          <w:szCs w:val="22"/>
        </w:rPr>
        <w:t>_____</w:t>
      </w:r>
    </w:p>
    <w:p w:rsidR="008C7216" w:rsidRPr="005A01D8" w:rsidRDefault="008C7216" w:rsidP="00B507AD">
      <w:pPr>
        <w:tabs>
          <w:tab w:val="left" w:pos="0"/>
        </w:tabs>
        <w:jc w:val="center"/>
        <w:rPr>
          <w:b/>
          <w:sz w:val="22"/>
          <w:szCs w:val="22"/>
        </w:rPr>
      </w:pPr>
      <w:r w:rsidRPr="005A01D8">
        <w:rPr>
          <w:b/>
          <w:sz w:val="22"/>
          <w:szCs w:val="22"/>
        </w:rPr>
        <w:t>поставки товара</w:t>
      </w:r>
    </w:p>
    <w:p w:rsidR="008C7216" w:rsidRPr="005A01D8" w:rsidRDefault="008C7216" w:rsidP="00293E1C">
      <w:pPr>
        <w:tabs>
          <w:tab w:val="left" w:pos="284"/>
        </w:tabs>
        <w:ind w:firstLine="425"/>
        <w:jc w:val="center"/>
        <w:rPr>
          <w:b/>
          <w:sz w:val="22"/>
          <w:szCs w:val="22"/>
        </w:rPr>
      </w:pPr>
    </w:p>
    <w:p w:rsidR="008C7216" w:rsidRPr="005A01D8" w:rsidRDefault="008C7216" w:rsidP="00DC45BD">
      <w:pPr>
        <w:widowControl w:val="0"/>
        <w:tabs>
          <w:tab w:val="left" w:pos="0"/>
        </w:tabs>
        <w:autoSpaceDE w:val="0"/>
        <w:autoSpaceDN w:val="0"/>
        <w:adjustRightInd w:val="0"/>
        <w:jc w:val="center"/>
        <w:rPr>
          <w:sz w:val="22"/>
          <w:szCs w:val="22"/>
        </w:rPr>
      </w:pPr>
      <w:r w:rsidRPr="005A01D8">
        <w:rPr>
          <w:sz w:val="22"/>
          <w:szCs w:val="22"/>
        </w:rPr>
        <w:t>г. Сочи</w:t>
      </w:r>
      <w:r w:rsidRPr="005A01D8">
        <w:rPr>
          <w:sz w:val="22"/>
          <w:szCs w:val="22"/>
        </w:rPr>
        <w:tab/>
      </w:r>
      <w:r w:rsidRPr="005A01D8">
        <w:rPr>
          <w:sz w:val="22"/>
          <w:szCs w:val="22"/>
        </w:rPr>
        <w:tab/>
      </w:r>
      <w:r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6F0CA2" w:rsidRPr="005A01D8">
        <w:rPr>
          <w:sz w:val="22"/>
          <w:szCs w:val="22"/>
        </w:rPr>
        <w:t xml:space="preserve">                   </w:t>
      </w:r>
      <w:r w:rsidR="008552CF" w:rsidRPr="005A01D8">
        <w:rPr>
          <w:sz w:val="22"/>
          <w:szCs w:val="22"/>
        </w:rPr>
        <w:t>«</w:t>
      </w:r>
      <w:r w:rsidR="00D76EB8" w:rsidRPr="005A01D8">
        <w:rPr>
          <w:sz w:val="22"/>
          <w:szCs w:val="22"/>
        </w:rPr>
        <w:t>_____</w:t>
      </w:r>
      <w:r w:rsidR="008552CF" w:rsidRPr="005A01D8">
        <w:rPr>
          <w:sz w:val="22"/>
          <w:szCs w:val="22"/>
        </w:rPr>
        <w:t xml:space="preserve">» </w:t>
      </w:r>
      <w:r w:rsidR="008A2224" w:rsidRPr="005A01D8">
        <w:rPr>
          <w:sz w:val="22"/>
          <w:szCs w:val="22"/>
        </w:rPr>
        <w:t>__________</w:t>
      </w:r>
      <w:r w:rsidR="00667636" w:rsidRPr="005A01D8">
        <w:rPr>
          <w:sz w:val="22"/>
          <w:szCs w:val="22"/>
        </w:rPr>
        <w:t xml:space="preserve"> </w:t>
      </w:r>
      <w:r w:rsidR="008552CF" w:rsidRPr="005A01D8">
        <w:rPr>
          <w:sz w:val="22"/>
          <w:szCs w:val="22"/>
        </w:rPr>
        <w:t>20</w:t>
      </w:r>
      <w:r w:rsidR="00B507AD">
        <w:rPr>
          <w:sz w:val="22"/>
          <w:szCs w:val="22"/>
        </w:rPr>
        <w:t>20</w:t>
      </w:r>
      <w:r w:rsidR="008552CF" w:rsidRPr="005A01D8">
        <w:rPr>
          <w:sz w:val="22"/>
          <w:szCs w:val="22"/>
        </w:rPr>
        <w:t>г</w:t>
      </w:r>
      <w:r w:rsidR="00DC45BD" w:rsidRPr="005A01D8">
        <w:rPr>
          <w:sz w:val="22"/>
          <w:szCs w:val="22"/>
        </w:rPr>
        <w:t>.</w:t>
      </w:r>
    </w:p>
    <w:p w:rsidR="00D03F8E" w:rsidRPr="005A01D8" w:rsidRDefault="00D03F8E" w:rsidP="00293E1C">
      <w:pPr>
        <w:widowControl w:val="0"/>
        <w:tabs>
          <w:tab w:val="left" w:pos="284"/>
        </w:tabs>
        <w:autoSpaceDE w:val="0"/>
        <w:autoSpaceDN w:val="0"/>
        <w:adjustRightInd w:val="0"/>
        <w:ind w:firstLine="425"/>
        <w:rPr>
          <w:sz w:val="22"/>
          <w:szCs w:val="22"/>
        </w:rPr>
      </w:pPr>
    </w:p>
    <w:p w:rsidR="0077278A" w:rsidRPr="005A01D8" w:rsidRDefault="0077278A" w:rsidP="0077278A">
      <w:pPr>
        <w:ind w:firstLine="426"/>
        <w:jc w:val="both"/>
        <w:rPr>
          <w:bCs/>
          <w:sz w:val="22"/>
          <w:szCs w:val="22"/>
        </w:rPr>
      </w:pPr>
      <w:r w:rsidRPr="005A01D8">
        <w:rPr>
          <w:b/>
          <w:sz w:val="22"/>
          <w:szCs w:val="22"/>
        </w:rPr>
        <w:t>Непубличное акционерное общество «Красная поляна» (НАО «Красная поляна»),</w:t>
      </w:r>
      <w:r w:rsidRPr="005A01D8">
        <w:rPr>
          <w:sz w:val="22"/>
          <w:szCs w:val="22"/>
        </w:rPr>
        <w:t xml:space="preserve"> именуемое в дальнейшем «</w:t>
      </w:r>
      <w:r w:rsidRPr="005A01D8">
        <w:rPr>
          <w:b/>
          <w:sz w:val="22"/>
          <w:szCs w:val="22"/>
        </w:rPr>
        <w:t>Покупатель»</w:t>
      </w:r>
      <w:r w:rsidRPr="005A01D8">
        <w:rPr>
          <w:sz w:val="22"/>
          <w:szCs w:val="22"/>
        </w:rPr>
        <w:t xml:space="preserve">, </w:t>
      </w:r>
      <w:r w:rsidR="000F554B" w:rsidRPr="000F554B">
        <w:rPr>
          <w:sz w:val="22"/>
          <w:szCs w:val="22"/>
        </w:rPr>
        <w:t xml:space="preserve">в лице </w:t>
      </w:r>
      <w:r w:rsidR="00B507AD">
        <w:rPr>
          <w:sz w:val="22"/>
          <w:szCs w:val="22"/>
        </w:rPr>
        <w:t>________________</w:t>
      </w:r>
      <w:r w:rsidR="000F554B" w:rsidRPr="000F554B">
        <w:rPr>
          <w:sz w:val="22"/>
          <w:szCs w:val="22"/>
        </w:rPr>
        <w:t xml:space="preserve">, действующего на основании </w:t>
      </w:r>
      <w:r w:rsidR="00B507AD">
        <w:rPr>
          <w:sz w:val="22"/>
          <w:szCs w:val="22"/>
        </w:rPr>
        <w:t>_____________________</w:t>
      </w:r>
      <w:r w:rsidRPr="005A01D8">
        <w:rPr>
          <w:sz w:val="22"/>
          <w:szCs w:val="22"/>
        </w:rPr>
        <w:t xml:space="preserve">, с одной стороны, и </w:t>
      </w:r>
    </w:p>
    <w:p w:rsidR="008D6690" w:rsidRPr="005A01D8" w:rsidRDefault="00362872" w:rsidP="00293E1C">
      <w:pPr>
        <w:ind w:firstLine="426"/>
        <w:jc w:val="both"/>
        <w:rPr>
          <w:sz w:val="22"/>
          <w:szCs w:val="22"/>
        </w:rPr>
      </w:pPr>
      <w:r w:rsidRPr="005A01D8">
        <w:rPr>
          <w:b/>
          <w:color w:val="000000" w:themeColor="text1"/>
          <w:sz w:val="22"/>
          <w:szCs w:val="22"/>
        </w:rPr>
        <w:t>___________________</w:t>
      </w:r>
      <w:r w:rsidR="00A625EE" w:rsidRPr="005A01D8">
        <w:rPr>
          <w:b/>
          <w:color w:val="000000" w:themeColor="text1"/>
          <w:sz w:val="22"/>
          <w:szCs w:val="22"/>
        </w:rPr>
        <w:t xml:space="preserve"> «</w:t>
      </w:r>
      <w:r w:rsidRPr="005A01D8">
        <w:rPr>
          <w:b/>
          <w:color w:val="000000" w:themeColor="text1"/>
          <w:sz w:val="22"/>
          <w:szCs w:val="22"/>
        </w:rPr>
        <w:t>______________</w:t>
      </w:r>
      <w:r w:rsidR="00A625EE" w:rsidRPr="005A01D8">
        <w:rPr>
          <w:b/>
          <w:color w:val="000000" w:themeColor="text1"/>
          <w:sz w:val="22"/>
          <w:szCs w:val="22"/>
        </w:rPr>
        <w:t>» (</w:t>
      </w:r>
      <w:r w:rsidRPr="005A01D8">
        <w:rPr>
          <w:b/>
          <w:color w:val="000000" w:themeColor="text1"/>
          <w:sz w:val="22"/>
          <w:szCs w:val="22"/>
        </w:rPr>
        <w:t>____</w:t>
      </w:r>
      <w:r w:rsidR="00A625EE" w:rsidRPr="005A01D8">
        <w:rPr>
          <w:b/>
          <w:color w:val="000000" w:themeColor="text1"/>
          <w:sz w:val="22"/>
          <w:szCs w:val="22"/>
        </w:rPr>
        <w:t xml:space="preserve"> «</w:t>
      </w:r>
      <w:r w:rsidRPr="005A01D8">
        <w:rPr>
          <w:b/>
          <w:color w:val="000000" w:themeColor="text1"/>
          <w:sz w:val="22"/>
          <w:szCs w:val="22"/>
        </w:rPr>
        <w:t>_______</w:t>
      </w:r>
      <w:r w:rsidR="00A625EE" w:rsidRPr="005A01D8">
        <w:rPr>
          <w:b/>
          <w:color w:val="000000" w:themeColor="text1"/>
          <w:sz w:val="22"/>
          <w:szCs w:val="22"/>
        </w:rPr>
        <w:t xml:space="preserve">»), </w:t>
      </w:r>
      <w:r w:rsidR="00A625EE" w:rsidRPr="005A01D8">
        <w:rPr>
          <w:color w:val="000000" w:themeColor="text1"/>
          <w:sz w:val="22"/>
          <w:szCs w:val="22"/>
        </w:rPr>
        <w:t xml:space="preserve">именуемое далее </w:t>
      </w:r>
      <w:r w:rsidR="00A625EE" w:rsidRPr="005A01D8">
        <w:rPr>
          <w:b/>
          <w:color w:val="000000" w:themeColor="text1"/>
          <w:sz w:val="22"/>
          <w:szCs w:val="22"/>
        </w:rPr>
        <w:t>«Поставщик»</w:t>
      </w:r>
      <w:r w:rsidR="00A625EE" w:rsidRPr="005A01D8">
        <w:rPr>
          <w:color w:val="000000" w:themeColor="text1"/>
          <w:sz w:val="22"/>
          <w:szCs w:val="22"/>
        </w:rPr>
        <w:t xml:space="preserve">, в лице </w:t>
      </w:r>
      <w:r w:rsidRPr="005A01D8">
        <w:rPr>
          <w:sz w:val="22"/>
          <w:szCs w:val="22"/>
        </w:rPr>
        <w:t>____________________</w:t>
      </w:r>
      <w:r w:rsidR="00A625EE" w:rsidRPr="005A01D8">
        <w:rPr>
          <w:color w:val="000000" w:themeColor="text1"/>
          <w:sz w:val="22"/>
          <w:szCs w:val="22"/>
        </w:rPr>
        <w:t xml:space="preserve">, действующего на основании </w:t>
      </w:r>
      <w:r w:rsidRPr="005A01D8">
        <w:rPr>
          <w:sz w:val="22"/>
          <w:szCs w:val="22"/>
        </w:rPr>
        <w:t>_________________________</w:t>
      </w:r>
      <w:r w:rsidR="001222E2" w:rsidRPr="005A01D8">
        <w:rPr>
          <w:sz w:val="22"/>
          <w:szCs w:val="22"/>
        </w:rPr>
        <w:t xml:space="preserve">, </w:t>
      </w:r>
      <w:r w:rsidR="001222E2" w:rsidRPr="005A01D8">
        <w:rPr>
          <w:bCs/>
          <w:sz w:val="22"/>
          <w:szCs w:val="22"/>
        </w:rPr>
        <w:t xml:space="preserve">с другой стороны, далее вместе именуемые «Стороны», </w:t>
      </w:r>
      <w:r w:rsidRPr="005A01D8">
        <w:rPr>
          <w:bCs/>
          <w:sz w:val="22"/>
          <w:szCs w:val="22"/>
        </w:rPr>
        <w:t>а по отдельности «Сторона», заключили настоящий договор поставки товара (далее – Договор) о нижеследующем</w:t>
      </w:r>
      <w:r w:rsidR="008D6690" w:rsidRPr="005A01D8">
        <w:rPr>
          <w:sz w:val="22"/>
          <w:szCs w:val="22"/>
        </w:rPr>
        <w:t>:</w:t>
      </w:r>
    </w:p>
    <w:p w:rsidR="0008700D" w:rsidRPr="005A01D8" w:rsidRDefault="0008700D" w:rsidP="00293E1C">
      <w:pPr>
        <w:ind w:firstLine="426"/>
        <w:jc w:val="both"/>
        <w:rPr>
          <w:sz w:val="22"/>
          <w:szCs w:val="22"/>
        </w:rPr>
      </w:pPr>
    </w:p>
    <w:p w:rsidR="008C7216" w:rsidRPr="005A01D8"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A01D8">
        <w:rPr>
          <w:b/>
          <w:sz w:val="22"/>
          <w:szCs w:val="22"/>
        </w:rPr>
        <w:t>ПРЕДМЕТ ДОГОВОРА</w:t>
      </w:r>
    </w:p>
    <w:p w:rsidR="001E527A" w:rsidRPr="005A01D8" w:rsidRDefault="008C7216" w:rsidP="001E527A">
      <w:pPr>
        <w:numPr>
          <w:ilvl w:val="1"/>
          <w:numId w:val="1"/>
        </w:numPr>
        <w:shd w:val="clear" w:color="auto" w:fill="FFFFFF"/>
        <w:tabs>
          <w:tab w:val="left" w:pos="851"/>
          <w:tab w:val="left" w:pos="1134"/>
          <w:tab w:val="num" w:pos="2552"/>
        </w:tabs>
        <w:ind w:left="0" w:firstLine="567"/>
        <w:jc w:val="both"/>
        <w:rPr>
          <w:sz w:val="22"/>
          <w:szCs w:val="22"/>
        </w:rPr>
      </w:pPr>
      <w:r w:rsidRPr="005A01D8">
        <w:rPr>
          <w:sz w:val="22"/>
          <w:szCs w:val="22"/>
        </w:rPr>
        <w:t xml:space="preserve">Поставщик обязуется </w:t>
      </w:r>
      <w:r w:rsidR="00F61D32" w:rsidRPr="005A01D8">
        <w:rPr>
          <w:sz w:val="22"/>
          <w:szCs w:val="22"/>
        </w:rPr>
        <w:t>передать в собственность</w:t>
      </w:r>
      <w:r w:rsidR="00A067F8" w:rsidRPr="005A01D8">
        <w:rPr>
          <w:sz w:val="22"/>
          <w:szCs w:val="22"/>
        </w:rPr>
        <w:t xml:space="preserve"> Покупателю</w:t>
      </w:r>
      <w:r w:rsidR="002C0446">
        <w:rPr>
          <w:sz w:val="22"/>
          <w:szCs w:val="22"/>
        </w:rPr>
        <w:t xml:space="preserve"> </w:t>
      </w:r>
      <w:r w:rsidR="00732F22">
        <w:rPr>
          <w:b/>
          <w:sz w:val="22"/>
          <w:szCs w:val="22"/>
        </w:rPr>
        <w:t xml:space="preserve">строительные материалы </w:t>
      </w:r>
      <w:r w:rsidR="002C0446" w:rsidRPr="002C0446">
        <w:rPr>
          <w:b/>
          <w:sz w:val="22"/>
          <w:szCs w:val="22"/>
        </w:rPr>
        <w:t xml:space="preserve"> </w:t>
      </w:r>
      <w:r w:rsidR="007813FA" w:rsidRPr="005A01D8">
        <w:rPr>
          <w:sz w:val="22"/>
          <w:szCs w:val="22"/>
        </w:rPr>
        <w:t xml:space="preserve">(далее – </w:t>
      </w:r>
      <w:r w:rsidRPr="005A01D8">
        <w:rPr>
          <w:sz w:val="22"/>
          <w:szCs w:val="22"/>
        </w:rPr>
        <w:t>Товар</w:t>
      </w:r>
      <w:r w:rsidR="007813FA" w:rsidRPr="005A01D8">
        <w:rPr>
          <w:sz w:val="22"/>
          <w:szCs w:val="22"/>
        </w:rPr>
        <w:t>)</w:t>
      </w:r>
      <w:r w:rsidRPr="005A01D8">
        <w:rPr>
          <w:sz w:val="22"/>
          <w:szCs w:val="22"/>
        </w:rPr>
        <w:t xml:space="preserve">, </w:t>
      </w:r>
      <w:r w:rsidR="001E527A" w:rsidRPr="005A01D8">
        <w:rPr>
          <w:sz w:val="22"/>
          <w:szCs w:val="22"/>
        </w:rPr>
        <w:t>наименование, ассортимент, стоимость и количество которого определяются в Спецификациях по форме Приложения  № 1 к настоящему Договору,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1E527A" w:rsidRPr="005A01D8" w:rsidRDefault="001E527A" w:rsidP="001E527A">
      <w:pPr>
        <w:pStyle w:val="af7"/>
        <w:numPr>
          <w:ilvl w:val="1"/>
          <w:numId w:val="1"/>
        </w:numPr>
        <w:ind w:left="0" w:firstLine="567"/>
        <w:jc w:val="both"/>
        <w:rPr>
          <w:sz w:val="22"/>
          <w:szCs w:val="22"/>
        </w:rPr>
      </w:pPr>
      <w:r w:rsidRPr="005A01D8">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1E527A" w:rsidRPr="005A01D8" w:rsidRDefault="00C9026F" w:rsidP="001E527A">
      <w:pPr>
        <w:numPr>
          <w:ilvl w:val="1"/>
          <w:numId w:val="1"/>
        </w:numPr>
        <w:shd w:val="clear" w:color="auto" w:fill="FFFFFF"/>
        <w:tabs>
          <w:tab w:val="left" w:pos="851"/>
          <w:tab w:val="left" w:pos="1134"/>
          <w:tab w:val="num" w:pos="2552"/>
        </w:tabs>
        <w:ind w:left="0" w:firstLine="567"/>
        <w:jc w:val="both"/>
        <w:rPr>
          <w:sz w:val="22"/>
          <w:szCs w:val="22"/>
        </w:rPr>
      </w:pPr>
      <w:r w:rsidRPr="005A01D8">
        <w:rPr>
          <w:sz w:val="22"/>
          <w:szCs w:val="22"/>
        </w:rPr>
        <w:t xml:space="preserve">Поставщик осуществляет доставку Товара </w:t>
      </w:r>
      <w:r w:rsidR="00E54363" w:rsidRPr="005A01D8">
        <w:rPr>
          <w:sz w:val="22"/>
          <w:szCs w:val="22"/>
        </w:rPr>
        <w:t xml:space="preserve">партиями </w:t>
      </w:r>
      <w:r w:rsidRPr="005A01D8">
        <w:rPr>
          <w:sz w:val="22"/>
          <w:szCs w:val="22"/>
        </w:rPr>
        <w:t xml:space="preserve">на склад Покупателя, </w:t>
      </w:r>
      <w:r w:rsidR="005F2BC4" w:rsidRPr="005A01D8">
        <w:rPr>
          <w:sz w:val="22"/>
          <w:szCs w:val="22"/>
        </w:rPr>
        <w:t>расположенный</w:t>
      </w:r>
      <w:r w:rsidR="00015AED" w:rsidRPr="005A01D8">
        <w:rPr>
          <w:sz w:val="22"/>
          <w:szCs w:val="22"/>
        </w:rPr>
        <w:t xml:space="preserve"> по адресу</w:t>
      </w:r>
      <w:r w:rsidRPr="005A01D8">
        <w:rPr>
          <w:sz w:val="22"/>
          <w:szCs w:val="22"/>
        </w:rPr>
        <w:t xml:space="preserve">: </w:t>
      </w:r>
      <w:r w:rsidR="00015AED" w:rsidRPr="005A01D8">
        <w:rPr>
          <w:color w:val="000000" w:themeColor="text1"/>
          <w:sz w:val="22"/>
          <w:szCs w:val="22"/>
        </w:rPr>
        <w:t xml:space="preserve">354392, РФ, Краснодарский край, г. Сочи, Адлерский район, с. Эсто-садок, </w:t>
      </w:r>
      <w:r w:rsidR="00732F22">
        <w:rPr>
          <w:color w:val="000000" w:themeColor="text1"/>
          <w:sz w:val="22"/>
          <w:szCs w:val="22"/>
        </w:rPr>
        <w:t>наб. Времена Года, 11</w:t>
      </w:r>
      <w:r w:rsidR="00015AED" w:rsidRPr="005A01D8">
        <w:rPr>
          <w:color w:val="000000" w:themeColor="text1"/>
          <w:sz w:val="22"/>
          <w:szCs w:val="22"/>
        </w:rPr>
        <w:t xml:space="preserve">, </w:t>
      </w:r>
      <w:r w:rsidR="00667636" w:rsidRPr="005A01D8">
        <w:rPr>
          <w:sz w:val="22"/>
          <w:szCs w:val="22"/>
        </w:rPr>
        <w:t xml:space="preserve">по наименованию, количеству и ассортименту в соответствии с </w:t>
      </w:r>
      <w:hyperlink r:id="rId12" w:history="1">
        <w:r w:rsidR="005F2BC4" w:rsidRPr="005A01D8">
          <w:rPr>
            <w:rStyle w:val="afa"/>
            <w:color w:val="auto"/>
            <w:sz w:val="22"/>
            <w:szCs w:val="22"/>
            <w:u w:val="none"/>
          </w:rPr>
          <w:t>Заявкой</w:t>
        </w:r>
      </w:hyperlink>
      <w:r w:rsidR="00261C74" w:rsidRPr="005A01D8">
        <w:rPr>
          <w:sz w:val="22"/>
          <w:szCs w:val="22"/>
        </w:rPr>
        <w:t xml:space="preserve"> (</w:t>
      </w:r>
      <w:r w:rsidR="00A067F8" w:rsidRPr="005A01D8">
        <w:rPr>
          <w:sz w:val="22"/>
          <w:szCs w:val="22"/>
        </w:rPr>
        <w:t xml:space="preserve">оформленной по форме Приложения </w:t>
      </w:r>
      <w:r w:rsidR="00261C74" w:rsidRPr="005A01D8">
        <w:rPr>
          <w:sz w:val="22"/>
          <w:szCs w:val="22"/>
        </w:rPr>
        <w:t>№</w:t>
      </w:r>
      <w:r w:rsidR="005F2BC4" w:rsidRPr="005A01D8">
        <w:rPr>
          <w:sz w:val="22"/>
          <w:szCs w:val="22"/>
        </w:rPr>
        <w:t>2</w:t>
      </w:r>
      <w:r w:rsidR="00261C74" w:rsidRPr="005A01D8">
        <w:rPr>
          <w:sz w:val="22"/>
          <w:szCs w:val="22"/>
        </w:rPr>
        <w:t xml:space="preserve"> к настоящему Договору)</w:t>
      </w:r>
      <w:r w:rsidR="001E527A" w:rsidRPr="005A01D8">
        <w:rPr>
          <w:sz w:val="22"/>
          <w:szCs w:val="22"/>
        </w:rPr>
        <w:t>,</w:t>
      </w:r>
      <w:r w:rsidR="00F92F1E" w:rsidRPr="005A01D8">
        <w:rPr>
          <w:sz w:val="22"/>
          <w:szCs w:val="22"/>
        </w:rPr>
        <w:t xml:space="preserve"> </w:t>
      </w:r>
      <w:r w:rsidR="001E527A" w:rsidRPr="005A01D8">
        <w:rPr>
          <w:sz w:val="22"/>
          <w:szCs w:val="22"/>
        </w:rPr>
        <w:t>если иное не указано в согласованной и подписанной Сторонами Спецификации.</w:t>
      </w:r>
    </w:p>
    <w:p w:rsidR="00667636" w:rsidRPr="005A01D8" w:rsidRDefault="00667636" w:rsidP="00667636">
      <w:pPr>
        <w:shd w:val="clear" w:color="auto" w:fill="FFFFFF"/>
        <w:tabs>
          <w:tab w:val="left" w:pos="851"/>
          <w:tab w:val="left" w:pos="1134"/>
        </w:tabs>
        <w:ind w:left="567"/>
        <w:jc w:val="both"/>
        <w:rPr>
          <w:sz w:val="22"/>
          <w:szCs w:val="22"/>
        </w:rPr>
      </w:pPr>
    </w:p>
    <w:p w:rsidR="008C7216" w:rsidRPr="005A01D8"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A01D8">
        <w:rPr>
          <w:b/>
          <w:sz w:val="22"/>
          <w:szCs w:val="22"/>
        </w:rPr>
        <w:t xml:space="preserve">ПОРЯДОК И </w:t>
      </w:r>
      <w:r w:rsidR="008C7216" w:rsidRPr="005A01D8">
        <w:rPr>
          <w:b/>
          <w:sz w:val="22"/>
          <w:szCs w:val="22"/>
        </w:rPr>
        <w:t>СРОКИ ПОСТАВКИ ТОВАРА</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Отгрузка Товара производится Поставщиком на основании заключенных Сторонами Спецификаций,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r w:rsidRPr="005A01D8">
        <w:rPr>
          <w:rStyle w:val="afa"/>
          <w:sz w:val="22"/>
          <w:szCs w:val="22"/>
        </w:rPr>
        <w:t>___________________,</w:t>
      </w:r>
      <w:r w:rsidRPr="005A01D8">
        <w:rPr>
          <w:sz w:val="22"/>
          <w:szCs w:val="22"/>
        </w:rPr>
        <w:t xml:space="preserve"> не позднее, чем за 2 (Два) рабочих дн</w:t>
      </w:r>
      <w:r w:rsidR="001141F9">
        <w:rPr>
          <w:sz w:val="22"/>
          <w:szCs w:val="22"/>
        </w:rPr>
        <w:t xml:space="preserve">я </w:t>
      </w:r>
      <w:r w:rsidRPr="005A01D8">
        <w:rPr>
          <w:sz w:val="22"/>
          <w:szCs w:val="22"/>
        </w:rPr>
        <w:t xml:space="preserve">до предполагаемой даты поставки Товара.  Покупатель указывает в Заявке наименование, ассортимент и количество поставляемого Товара, а также ориентировочную дату и (при необходимости) способ и место поставки. </w:t>
      </w:r>
    </w:p>
    <w:p w:rsidR="001E527A" w:rsidRPr="005A01D8" w:rsidRDefault="001E527A" w:rsidP="00B8162D">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Не позднее 1 (Одного) календарного дня с момента получения Заявки от Покупателя, Поставщик уведомляет Покупателя по электронной почте по адресу: </w:t>
      </w:r>
      <w:r w:rsidR="00732F22" w:rsidRPr="00732F22">
        <w:rPr>
          <w:rStyle w:val="afa"/>
        </w:rPr>
        <w:t>_________________</w:t>
      </w:r>
      <w:r w:rsidRPr="005A01D8">
        <w:rPr>
          <w:sz w:val="22"/>
          <w:szCs w:val="22"/>
        </w:rPr>
        <w:t xml:space="preserve"> о принятии Заявки и направляет Покупателю заполненную на основании Заявки Покупателя и подписанную со своей стороны Спецификацию в двух экземплярах и счет на оплату. </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Покупатель в срок не позднее 1 (одного) рабочего дня рассматривает и возвращает Поставщику один экземпляр подписанной со своей стороны Спецификации, либо направляет письменный отказ от поставки на условиях предоставленной Поставщиком Спецификации.</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Поставщик осуществляет поставку партии Товара после подписания Сторонами Спецификации. </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Pr="005A01D8">
        <w:rPr>
          <w:color w:val="FF0000"/>
          <w:sz w:val="22"/>
          <w:szCs w:val="22"/>
        </w:rPr>
        <w:t xml:space="preserve"> </w:t>
      </w:r>
      <w:r w:rsidRPr="005A01D8">
        <w:rPr>
          <w:color w:val="000000" w:themeColor="text1"/>
          <w:sz w:val="22"/>
          <w:szCs w:val="22"/>
        </w:rPr>
        <w:t>по товарам импортного производства – грузовая таможенная декларация, инвойс,</w:t>
      </w:r>
      <w:r w:rsidRPr="005A01D8">
        <w:rPr>
          <w:snapToGrid w:val="0"/>
          <w:color w:val="FF0000"/>
          <w:sz w:val="22"/>
          <w:szCs w:val="22"/>
        </w:rPr>
        <w:t xml:space="preserve"> </w:t>
      </w:r>
      <w:r w:rsidRPr="005A01D8">
        <w:rPr>
          <w:snapToGrid w:val="0"/>
          <w:sz w:val="22"/>
          <w:szCs w:val="22"/>
        </w:rPr>
        <w:t>и др.) должны быть оформлены в соответствии с действующим законодательством Российской Федерации.</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Pr="005A01D8">
        <w:rPr>
          <w:sz w:val="22"/>
          <w:szCs w:val="22"/>
        </w:rPr>
        <w:t xml:space="preserve"> </w:t>
      </w:r>
    </w:p>
    <w:p w:rsidR="001E527A" w:rsidRPr="005A01D8" w:rsidRDefault="00C6405C"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C6405C">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Pr>
          <w:snapToGrid w:val="0"/>
          <w:sz w:val="22"/>
          <w:szCs w:val="22"/>
        </w:rPr>
        <w:t>80</w:t>
      </w:r>
      <w:r w:rsidRPr="00C6405C">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п.4.6. Договора),  или потребовать замены такого Товара на условиях, предусмотренных п.6.5. Договора</w:t>
      </w:r>
      <w:r w:rsidR="001E527A" w:rsidRPr="005A01D8">
        <w:rPr>
          <w:snapToGrid w:val="0"/>
          <w:sz w:val="22"/>
          <w:szCs w:val="22"/>
        </w:rPr>
        <w:t xml:space="preserve">. </w:t>
      </w:r>
    </w:p>
    <w:p w:rsidR="001E527A" w:rsidRPr="005A01D8" w:rsidRDefault="00C6405C"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C6405C">
        <w:rPr>
          <w:snapToGrid w:val="0"/>
          <w:sz w:val="22"/>
          <w:szCs w:val="22"/>
        </w:rPr>
        <w:lastRenderedPageBreak/>
        <w:t>В случае просрочки поставки Товара Покупатель вправе отказаться от его приемки и оплаты.</w:t>
      </w:r>
      <w:r w:rsidRPr="00C6405C">
        <w:rPr>
          <w:sz w:val="22"/>
          <w:szCs w:val="22"/>
        </w:rPr>
        <w:t xml:space="preserve"> При этом Поставщик обязан вернуть Покупателю авансовый платеж в порядке, предусмотренном в п.4.</w:t>
      </w:r>
      <w:del w:id="1" w:author="Кирдин Владимир Александрович" w:date="2020-03-19T14:59:00Z">
        <w:r w:rsidRPr="00C6405C" w:rsidDel="00737384">
          <w:rPr>
            <w:sz w:val="22"/>
            <w:szCs w:val="22"/>
          </w:rPr>
          <w:delText>7</w:delText>
        </w:r>
      </w:del>
      <w:ins w:id="2" w:author="Кирдин Владимир Александрович" w:date="2020-03-19T14:59:00Z">
        <w:r w:rsidR="00737384">
          <w:rPr>
            <w:sz w:val="22"/>
            <w:szCs w:val="22"/>
          </w:rPr>
          <w:t>6</w:t>
        </w:r>
      </w:ins>
      <w:r w:rsidRPr="00C6405C">
        <w:rPr>
          <w:sz w:val="22"/>
          <w:szCs w:val="22"/>
        </w:rPr>
        <w:t>. Договора</w:t>
      </w:r>
      <w:r w:rsidR="001E527A" w:rsidRPr="005A01D8">
        <w:rPr>
          <w:snapToGrid w:val="0"/>
          <w:sz w:val="22"/>
          <w:szCs w:val="22"/>
        </w:rPr>
        <w:t>.</w:t>
      </w:r>
      <w:r w:rsidR="001E527A" w:rsidRPr="005A01D8">
        <w:rPr>
          <w:sz w:val="22"/>
          <w:szCs w:val="22"/>
        </w:rPr>
        <w:t xml:space="preserve">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z w:val="22"/>
          <w:szCs w:val="22"/>
        </w:rPr>
        <w:t>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 и позволяющей 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sz w:val="22"/>
          <w:szCs w:val="22"/>
        </w:rPr>
        <w:t>Транспортные средства, используемые Поставщиком для доставки Товара, должны соответствовать установленным требованиям и нормам законодательства Российской Федерации,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настоящем Договоре или Спецификациях.</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w:t>
      </w:r>
      <w:r w:rsidR="000F554B">
        <w:rPr>
          <w:b/>
          <w:sz w:val="22"/>
          <w:szCs w:val="22"/>
        </w:rPr>
        <w:t>11</w:t>
      </w:r>
      <w:r w:rsidRPr="005A01D8">
        <w:rPr>
          <w:b/>
          <w:sz w:val="22"/>
          <w:szCs w:val="22"/>
        </w:rPr>
        <w:t>.</w:t>
      </w:r>
      <w:r w:rsidRPr="005A01D8">
        <w:rPr>
          <w:sz w:val="22"/>
          <w:szCs w:val="22"/>
        </w:rPr>
        <w:t xml:space="preserve"> 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 качества</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0F554B">
        <w:rPr>
          <w:b/>
          <w:sz w:val="22"/>
          <w:szCs w:val="22"/>
        </w:rPr>
        <w:t>2</w:t>
      </w:r>
      <w:r w:rsidRPr="005A01D8">
        <w:rPr>
          <w:b/>
          <w:sz w:val="22"/>
          <w:szCs w:val="22"/>
        </w:rPr>
        <w:t>.</w:t>
      </w:r>
      <w:r w:rsidRPr="005A01D8">
        <w:rPr>
          <w:sz w:val="22"/>
          <w:szCs w:val="22"/>
        </w:rPr>
        <w:t xml:space="preserve"> Разгрузка Товара на складе Покупателя (или ином месте поставки указанном в Спецификации) по адресу, указанному в настоящем Договоре или Спецификациях производится силами Покупателя. </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0F554B">
        <w:rPr>
          <w:b/>
          <w:sz w:val="22"/>
          <w:szCs w:val="22"/>
        </w:rPr>
        <w:t>3</w:t>
      </w:r>
      <w:r w:rsidRPr="005A01D8">
        <w:rPr>
          <w:b/>
          <w:sz w:val="22"/>
          <w:szCs w:val="22"/>
        </w:rPr>
        <w:t xml:space="preserve">. </w:t>
      </w:r>
      <w:r w:rsidRPr="005A01D8">
        <w:rPr>
          <w:sz w:val="22"/>
          <w:szCs w:val="22"/>
        </w:rPr>
        <w:t>Приемка Товара по количеству и стоимости производится в момент поставки Товара по месту нахождения склада Покупателя (или ином месте поставки указанном в Спецификации)  (по адресу, указанному в настоящем Договоре или Спецификациях), что подтверждается подписанием Сторонами товарной накладной ТОРГ-12.</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0F554B">
        <w:rPr>
          <w:b/>
          <w:sz w:val="22"/>
          <w:szCs w:val="22"/>
        </w:rPr>
        <w:t>4</w:t>
      </w:r>
      <w:r w:rsidRPr="005A01D8">
        <w:rPr>
          <w:b/>
          <w:sz w:val="22"/>
          <w:szCs w:val="22"/>
        </w:rPr>
        <w:t xml:space="preserve">. </w:t>
      </w:r>
      <w:r w:rsidRPr="005A01D8">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1E527A" w:rsidRPr="005A01D8" w:rsidRDefault="001E527A" w:rsidP="001E527A">
      <w:pPr>
        <w:shd w:val="clear" w:color="auto" w:fill="FFFFFF"/>
        <w:tabs>
          <w:tab w:val="left" w:pos="851"/>
          <w:tab w:val="left" w:pos="993"/>
          <w:tab w:val="left" w:pos="1134"/>
        </w:tabs>
        <w:ind w:firstLine="567"/>
        <w:jc w:val="both"/>
        <w:rPr>
          <w:b/>
          <w:sz w:val="22"/>
          <w:szCs w:val="22"/>
        </w:rPr>
      </w:pPr>
    </w:p>
    <w:p w:rsidR="008C7216" w:rsidRPr="005A01D8"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5A01D8">
        <w:rPr>
          <w:b/>
          <w:sz w:val="22"/>
          <w:szCs w:val="22"/>
        </w:rPr>
        <w:t>ПРАВА И ОБЯЗАННОСТИ СТОРОН</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i/>
          <w:sz w:val="22"/>
          <w:szCs w:val="22"/>
        </w:rPr>
      </w:pPr>
      <w:r w:rsidRPr="005A01D8">
        <w:rPr>
          <w:i/>
          <w:sz w:val="22"/>
          <w:szCs w:val="22"/>
        </w:rPr>
        <w:t>Поставщик обязан:</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w:t>
      </w:r>
      <w:r w:rsidRPr="005A01D8">
        <w:rPr>
          <w:color w:val="000000" w:themeColor="text1"/>
          <w:sz w:val="22"/>
          <w:szCs w:val="22"/>
        </w:rPr>
        <w:t>Не позднее, чем за 1 (Один) рабочий день до предполагаемой даты поставки Товара</w:t>
      </w:r>
      <w:r w:rsidRPr="005A01D8">
        <w:rPr>
          <w:sz w:val="22"/>
          <w:szCs w:val="22"/>
        </w:rPr>
        <w:t xml:space="preserve">, уведомить Покупателя о готовности Товара к отгрузке. Вышеназванное уведомление направляется Поставщиком Покупателю по электронной почте:  </w:t>
      </w:r>
      <w:r w:rsidR="00732F22">
        <w:rPr>
          <w:rStyle w:val="afa"/>
        </w:rPr>
        <w:t>_____________________</w:t>
      </w:r>
      <w:hyperlink r:id="rId13" w:history="1">
        <w:r w:rsidRPr="005A01D8">
          <w:rPr>
            <w:color w:val="000000" w:themeColor="text1"/>
            <w:sz w:val="22"/>
            <w:szCs w:val="22"/>
          </w:rPr>
          <w:t>, если</w:t>
        </w:r>
      </w:hyperlink>
      <w:r w:rsidRPr="005A01D8">
        <w:rPr>
          <w:color w:val="000000" w:themeColor="text1"/>
          <w:sz w:val="22"/>
          <w:szCs w:val="22"/>
        </w:rPr>
        <w:t xml:space="preserve"> иной адрес не согласован Сторонами в Спецификации. Поставщик имеет право на досрочную поставку Товара с предварител</w:t>
      </w:r>
      <w:r w:rsidRPr="005A01D8">
        <w:rPr>
          <w:sz w:val="22"/>
          <w:szCs w:val="22"/>
        </w:rPr>
        <w:t>ьного согласования Покупателя.</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Передать Товар, соответствующий условиям настоящего Договора, в обусловленный настоящим Договором срок.</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При подписании товарной накладной представить Покупателю 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о качестве -  сертификаты соответствия, гигиенические сертификаты и т.п. и/или иные документы, подтверждающие качество Товара, </w:t>
      </w:r>
      <w:r w:rsidRPr="005A01D8">
        <w:rPr>
          <w:color w:val="000000" w:themeColor="text1"/>
          <w:sz w:val="22"/>
          <w:szCs w:val="22"/>
        </w:rPr>
        <w:t xml:space="preserve">по товарам импортного производства – </w:t>
      </w:r>
      <w:r w:rsidRPr="005A01D8">
        <w:rPr>
          <w:sz w:val="22"/>
          <w:szCs w:val="22"/>
        </w:rPr>
        <w:t xml:space="preserve">грузовую таможенную декларацию, </w:t>
      </w:r>
      <w:r w:rsidRPr="005A01D8">
        <w:rPr>
          <w:color w:val="000000" w:themeColor="text1"/>
          <w:sz w:val="22"/>
          <w:szCs w:val="22"/>
        </w:rPr>
        <w:t>инвойс</w:t>
      </w:r>
      <w:r w:rsidRPr="005A01D8">
        <w:rPr>
          <w:color w:val="FF0000"/>
          <w:sz w:val="22"/>
          <w:szCs w:val="22"/>
        </w:rPr>
        <w:t xml:space="preserve"> </w:t>
      </w:r>
      <w:r w:rsidRPr="005A01D8">
        <w:rPr>
          <w:sz w:val="22"/>
          <w:szCs w:val="22"/>
        </w:rPr>
        <w:t>оформленные в соответствии с законодательством Российской Федерации.</w:t>
      </w:r>
      <w:r w:rsidRPr="005A01D8">
        <w:rPr>
          <w:snapToGrid w:val="0"/>
          <w:sz w:val="22"/>
          <w:szCs w:val="22"/>
        </w:rPr>
        <w:t xml:space="preserve"> Покупатель вправе отказаться от приемки Товара, поставленного с нарушением данного условия (с соблюдением порядка, предусмотренного  п. 3.5. Договора).</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Устранять все выявленные в Товаре нарушения, в том числе осуществлять замену некачественного Товара за свой счёт в срок, установленный настоящим Договором;</w:t>
      </w:r>
    </w:p>
    <w:p w:rsidR="001E527A" w:rsidRPr="005A01D8" w:rsidRDefault="001E527A" w:rsidP="001E527A">
      <w:pPr>
        <w:pStyle w:val="af7"/>
        <w:numPr>
          <w:ilvl w:val="2"/>
          <w:numId w:val="1"/>
        </w:numPr>
        <w:shd w:val="clear" w:color="auto" w:fill="FFFFFF"/>
        <w:tabs>
          <w:tab w:val="left" w:pos="1134"/>
        </w:tabs>
        <w:ind w:left="0" w:firstLine="567"/>
        <w:jc w:val="both"/>
        <w:rPr>
          <w:color w:val="000000" w:themeColor="text1"/>
          <w:sz w:val="22"/>
          <w:szCs w:val="22"/>
        </w:rPr>
      </w:pPr>
      <w:r w:rsidRPr="005A01D8">
        <w:rPr>
          <w:sz w:val="22"/>
          <w:szCs w:val="22"/>
        </w:rPr>
        <w:t xml:space="preserve"> В день поставки Товара, Поставщик передает Покупателю оформленные в соответствии с требованиями действующего законодательства Российской Федерации счет-фактуру и товарную накладную по форме ТОРГ-12 (далее – товарная накладная), подтверждающих исполнение обязательств по Договору, </w:t>
      </w:r>
      <w:r w:rsidRPr="005A01D8">
        <w:rPr>
          <w:color w:val="000000" w:themeColor="text1"/>
          <w:sz w:val="22"/>
          <w:szCs w:val="22"/>
        </w:rPr>
        <w:t>по товарам импортного производства – грузовую таможенную декларацию, инвойс,</w:t>
      </w:r>
      <w:r w:rsidRPr="005A01D8">
        <w:rPr>
          <w:snapToGrid w:val="0"/>
          <w:color w:val="000000" w:themeColor="text1"/>
          <w:sz w:val="22"/>
          <w:szCs w:val="22"/>
        </w:rPr>
        <w:t xml:space="preserve"> и др.</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i/>
          <w:sz w:val="22"/>
          <w:szCs w:val="22"/>
        </w:rPr>
      </w:pPr>
      <w:r w:rsidRPr="005A01D8">
        <w:rPr>
          <w:i/>
          <w:sz w:val="22"/>
          <w:szCs w:val="22"/>
        </w:rPr>
        <w:t>Покупатель обязан:</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В течение 3 (Трех) рабочих с дней с момента подписания настоящего Договора назначить лицо, ответственное за подачу Заявок.</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lastRenderedPageBreak/>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Оплатить Товар в порядке, предусмотренном настоящим Договором.</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от Поставщика понесенных затрат и убытков.</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5A01D8" w:rsidRDefault="00F00B5E" w:rsidP="00F00B5E">
      <w:pPr>
        <w:pStyle w:val="af7"/>
        <w:shd w:val="clear" w:color="auto" w:fill="FFFFFF"/>
        <w:tabs>
          <w:tab w:val="left" w:pos="851"/>
          <w:tab w:val="left" w:pos="993"/>
          <w:tab w:val="left" w:pos="1134"/>
        </w:tabs>
        <w:ind w:left="567"/>
        <w:jc w:val="both"/>
        <w:rPr>
          <w:sz w:val="22"/>
          <w:szCs w:val="22"/>
        </w:rPr>
      </w:pPr>
    </w:p>
    <w:p w:rsidR="00EC7330" w:rsidRPr="005A01D8"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5A01D8">
        <w:rPr>
          <w:b/>
          <w:sz w:val="22"/>
          <w:szCs w:val="22"/>
        </w:rPr>
        <w:t>ЦЕНА И ПОРЯДОК РАСЧЕТОВ</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Цена за единицу и общая стоимость партии Товара указывается в заключаемых Сторонами Спецификациях. Общая цена настоящего Договора складывается из суммы всех подписанных Сторонами и исполненных Поставщиком Спецификаций.</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В цену Договора включены стоимость Товара, доставка Товара </w:t>
      </w:r>
      <w:r w:rsidRPr="005A01D8">
        <w:rPr>
          <w:snapToGrid w:val="0"/>
          <w:sz w:val="22"/>
          <w:szCs w:val="22"/>
        </w:rPr>
        <w:t>по адресу, указанному в настоящем Договоре или в Спецификации</w:t>
      </w:r>
      <w:r w:rsidRPr="005A01D8">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Российской Федерации,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Стоимость за единицу Товара, указанная в Спецификациях, является твердой и не подлежит изменению на весь срок исполнения Договора.</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Оплата Товара по настоящему Договору осуществляется в следующем порядке (если иной порядок не установлен в Спецификации):</w:t>
      </w:r>
    </w:p>
    <w:p w:rsidR="001E527A" w:rsidRPr="00732F22" w:rsidRDefault="00732F22" w:rsidP="00732F22">
      <w:pPr>
        <w:tabs>
          <w:tab w:val="left" w:pos="426"/>
          <w:tab w:val="left" w:pos="851"/>
          <w:tab w:val="left" w:pos="1134"/>
        </w:tabs>
        <w:ind w:firstLine="567"/>
        <w:jc w:val="both"/>
        <w:rPr>
          <w:sz w:val="22"/>
          <w:szCs w:val="22"/>
        </w:rPr>
      </w:pPr>
      <w:r w:rsidRPr="00732F22">
        <w:rPr>
          <w:color w:val="000000" w:themeColor="text1"/>
          <w:sz w:val="22"/>
          <w:szCs w:val="22"/>
        </w:rPr>
        <w:t>4.</w:t>
      </w:r>
      <w:r>
        <w:rPr>
          <w:sz w:val="22"/>
          <w:szCs w:val="22"/>
        </w:rPr>
        <w:t xml:space="preserve">4.1. </w:t>
      </w:r>
      <w:r w:rsidR="00485899" w:rsidRPr="00485899">
        <w:rPr>
          <w:color w:val="000000"/>
          <w:sz w:val="22"/>
          <w:szCs w:val="22"/>
        </w:rPr>
        <w:t>Покупатель производит предоплату в размере 50% (пятьдесят процентов) за каждую партию Товара, в соответствии со Спецификацией, в течение 10 (Десяти) рабочих дней после подписания соответствующей Спецификации обеими Сторонами и получения от Поставщика счета на оплату</w:t>
      </w:r>
      <w:r w:rsidR="001E527A" w:rsidRPr="00732F22">
        <w:rPr>
          <w:sz w:val="22"/>
          <w:szCs w:val="22"/>
        </w:rPr>
        <w:t>.</w:t>
      </w:r>
    </w:p>
    <w:p w:rsidR="00732F22" w:rsidRPr="00732F22" w:rsidRDefault="00732F22" w:rsidP="00B179B8">
      <w:pPr>
        <w:ind w:firstLine="567"/>
        <w:jc w:val="both"/>
      </w:pPr>
      <w:r w:rsidRPr="00485899">
        <w:rPr>
          <w:sz w:val="22"/>
          <w:szCs w:val="22"/>
        </w:rPr>
        <w:t>4.4.2.</w:t>
      </w:r>
      <w:r>
        <w:t xml:space="preserve"> </w:t>
      </w:r>
      <w:r w:rsidR="00485899" w:rsidRPr="00485899">
        <w:rPr>
          <w:sz w:val="22"/>
          <w:szCs w:val="22"/>
        </w:rPr>
        <w:t>Оставшиеся 50% (</w:t>
      </w:r>
      <w:r w:rsidR="00485899" w:rsidRPr="00485899">
        <w:rPr>
          <w:color w:val="000000"/>
          <w:sz w:val="22"/>
          <w:szCs w:val="22"/>
        </w:rPr>
        <w:t xml:space="preserve">пятьдесят </w:t>
      </w:r>
      <w:r w:rsidR="00485899" w:rsidRPr="00485899">
        <w:rPr>
          <w:sz w:val="22"/>
          <w:szCs w:val="22"/>
        </w:rPr>
        <w:t xml:space="preserve">процентов) от стоимости поставляемой партии Товара в соответствии со Спецификацией, Покупатель оплачивает в течение 10 (Десяти) </w:t>
      </w:r>
      <w:r w:rsidR="00485899" w:rsidRPr="00485899">
        <w:rPr>
          <w:color w:val="000000"/>
          <w:sz w:val="22"/>
          <w:szCs w:val="22"/>
        </w:rPr>
        <w:t>рабочих</w:t>
      </w:r>
      <w:r w:rsidR="00485899" w:rsidRPr="00485899">
        <w:rPr>
          <w:sz w:val="22"/>
          <w:szCs w:val="22"/>
        </w:rPr>
        <w:t xml:space="preserve"> дней с даты приемки Товара и подписания Сторонами накладной по форме ТОРГ-12</w:t>
      </w:r>
      <w:r w:rsidR="00B179B8">
        <w:rPr>
          <w:sz w:val="22"/>
          <w:szCs w:val="22"/>
        </w:rPr>
        <w:t>.</w:t>
      </w:r>
    </w:p>
    <w:p w:rsidR="001E527A" w:rsidRDefault="001E527A" w:rsidP="00B179B8">
      <w:pPr>
        <w:tabs>
          <w:tab w:val="left" w:pos="1134"/>
        </w:tabs>
        <w:ind w:firstLine="567"/>
        <w:jc w:val="both"/>
        <w:rPr>
          <w:color w:val="000000" w:themeColor="text1"/>
          <w:sz w:val="22"/>
          <w:szCs w:val="22"/>
        </w:rPr>
      </w:pPr>
      <w:r w:rsidRPr="005A01D8">
        <w:rPr>
          <w:b/>
          <w:sz w:val="22"/>
          <w:szCs w:val="22"/>
        </w:rPr>
        <w:t>4.5.</w:t>
      </w:r>
      <w:r w:rsidRPr="005A01D8">
        <w:rPr>
          <w:sz w:val="22"/>
          <w:szCs w:val="22"/>
        </w:rPr>
        <w:t xml:space="preserve"> </w:t>
      </w:r>
      <w:r w:rsidRPr="005A01D8">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w:t>
      </w:r>
      <w:r w:rsidR="007275E4">
        <w:rPr>
          <w:color w:val="000000" w:themeColor="text1"/>
          <w:sz w:val="22"/>
          <w:szCs w:val="22"/>
        </w:rPr>
        <w:t>5</w:t>
      </w:r>
      <w:r w:rsidRPr="005A01D8">
        <w:rPr>
          <w:color w:val="000000" w:themeColor="text1"/>
          <w:sz w:val="22"/>
          <w:szCs w:val="22"/>
        </w:rPr>
        <w:t xml:space="preserve"> настоящего Договора,</w:t>
      </w:r>
      <w:r w:rsidRPr="005A01D8">
        <w:rPr>
          <w:sz w:val="22"/>
          <w:szCs w:val="22"/>
        </w:rPr>
        <w:t xml:space="preserve"> </w:t>
      </w:r>
      <w:r w:rsidRPr="005A01D8">
        <w:rPr>
          <w:color w:val="000000" w:themeColor="text1"/>
          <w:sz w:val="22"/>
          <w:szCs w:val="22"/>
        </w:rPr>
        <w:t>в порядке, предусмотренном в п.4.4. Договора.</w:t>
      </w:r>
    </w:p>
    <w:p w:rsidR="00B179B8" w:rsidRPr="005A01D8" w:rsidRDefault="00B179B8" w:rsidP="00B179B8">
      <w:pPr>
        <w:tabs>
          <w:tab w:val="left" w:pos="1134"/>
        </w:tabs>
        <w:ind w:firstLine="567"/>
        <w:jc w:val="both"/>
        <w:rPr>
          <w:sz w:val="22"/>
          <w:szCs w:val="22"/>
        </w:rPr>
      </w:pPr>
      <w:r w:rsidRPr="00B179B8">
        <w:rPr>
          <w:b/>
          <w:color w:val="000000"/>
          <w:sz w:val="22"/>
          <w:szCs w:val="22"/>
        </w:rPr>
        <w:t>4.6.</w:t>
      </w:r>
      <w:r>
        <w:rPr>
          <w:color w:val="000000"/>
          <w:sz w:val="22"/>
          <w:szCs w:val="22"/>
        </w:rPr>
        <w:t xml:space="preserve"> </w:t>
      </w:r>
      <w:r w:rsidRPr="00B179B8">
        <w:rPr>
          <w:color w:val="000000"/>
          <w:sz w:val="22"/>
          <w:szCs w:val="22"/>
        </w:rPr>
        <w:t xml:space="preserve">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w:t>
      </w:r>
      <w:r w:rsidRPr="00B179B8">
        <w:rPr>
          <w:sz w:val="22"/>
          <w:szCs w:val="22"/>
        </w:rPr>
        <w:t>в течение 24 (двадцати четырех) часов, после получения от Покупателя соответствующего требования</w:t>
      </w:r>
      <w:r>
        <w:rPr>
          <w:sz w:val="22"/>
          <w:szCs w:val="22"/>
        </w:rPr>
        <w:t>.</w:t>
      </w:r>
    </w:p>
    <w:p w:rsidR="00B179B8" w:rsidRDefault="001E527A" w:rsidP="001E527A">
      <w:pPr>
        <w:tabs>
          <w:tab w:val="left" w:pos="1134"/>
        </w:tabs>
        <w:ind w:firstLine="567"/>
        <w:jc w:val="both"/>
        <w:rPr>
          <w:sz w:val="22"/>
          <w:szCs w:val="22"/>
        </w:rPr>
      </w:pPr>
      <w:r w:rsidRPr="005A01D8">
        <w:rPr>
          <w:b/>
          <w:sz w:val="22"/>
          <w:szCs w:val="22"/>
        </w:rPr>
        <w:t>4.</w:t>
      </w:r>
      <w:r w:rsidR="00B179B8">
        <w:rPr>
          <w:b/>
          <w:sz w:val="22"/>
          <w:szCs w:val="22"/>
        </w:rPr>
        <w:t>7</w:t>
      </w:r>
      <w:r w:rsidRPr="005A01D8">
        <w:rPr>
          <w:b/>
          <w:sz w:val="22"/>
          <w:szCs w:val="22"/>
        </w:rPr>
        <w:t>.</w:t>
      </w:r>
      <w:r w:rsidRPr="005A01D8">
        <w:rPr>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1E527A" w:rsidRPr="005A01D8" w:rsidRDefault="00B179B8" w:rsidP="001E527A">
      <w:pPr>
        <w:tabs>
          <w:tab w:val="left" w:pos="1134"/>
        </w:tabs>
        <w:ind w:firstLine="567"/>
        <w:jc w:val="both"/>
        <w:rPr>
          <w:sz w:val="22"/>
          <w:szCs w:val="22"/>
        </w:rPr>
      </w:pPr>
      <w:r w:rsidRPr="00B179B8">
        <w:rPr>
          <w:b/>
          <w:sz w:val="22"/>
          <w:szCs w:val="22"/>
        </w:rPr>
        <w:t>4.8.</w:t>
      </w:r>
      <w:r>
        <w:rPr>
          <w:sz w:val="22"/>
          <w:szCs w:val="22"/>
        </w:rPr>
        <w:t xml:space="preserve"> </w:t>
      </w:r>
      <w:r w:rsidR="001E527A" w:rsidRPr="005A01D8">
        <w:rPr>
          <w:sz w:val="22"/>
          <w:szCs w:val="22"/>
        </w:rPr>
        <w:t xml:space="preserve"> </w:t>
      </w:r>
      <w:r w:rsidRPr="00B179B8">
        <w:rPr>
          <w:sz w:val="22"/>
          <w:szCs w:val="22"/>
        </w:rPr>
        <w:t>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w:t>
      </w:r>
      <w:r w:rsidRPr="00B179B8">
        <w:rPr>
          <w:sz w:val="20"/>
          <w:szCs w:val="22"/>
        </w:rPr>
        <w:t xml:space="preserve"> </w:t>
      </w:r>
      <w:r w:rsidRPr="00B179B8">
        <w:rPr>
          <w:sz w:val="22"/>
          <w:szCs w:val="22"/>
        </w:rPr>
        <w:t>на сумму предварительной оплаты. В счёте-фактуре должны быть указаны номер платёжно-расчётного документа</w:t>
      </w:r>
    </w:p>
    <w:p w:rsidR="00411F01" w:rsidRPr="00411F01" w:rsidRDefault="001E527A" w:rsidP="00411F01">
      <w:pPr>
        <w:tabs>
          <w:tab w:val="left" w:pos="1134"/>
        </w:tabs>
        <w:ind w:firstLine="567"/>
        <w:jc w:val="both"/>
        <w:rPr>
          <w:sz w:val="22"/>
          <w:szCs w:val="22"/>
        </w:rPr>
      </w:pPr>
      <w:r w:rsidRPr="005A01D8">
        <w:rPr>
          <w:b/>
          <w:sz w:val="22"/>
          <w:szCs w:val="22"/>
        </w:rPr>
        <w:t>4.</w:t>
      </w:r>
      <w:r w:rsidR="00B179B8">
        <w:rPr>
          <w:b/>
          <w:sz w:val="22"/>
          <w:szCs w:val="22"/>
        </w:rPr>
        <w:t>9</w:t>
      </w:r>
      <w:r w:rsidRPr="005A01D8">
        <w:rPr>
          <w:b/>
          <w:sz w:val="22"/>
          <w:szCs w:val="22"/>
        </w:rPr>
        <w:t>.</w:t>
      </w:r>
      <w:r w:rsidRPr="005A01D8">
        <w:rPr>
          <w:sz w:val="22"/>
          <w:szCs w:val="22"/>
        </w:rPr>
        <w:t xml:space="preserve"> </w:t>
      </w:r>
      <w:r w:rsidR="00411F01" w:rsidRPr="00411F01">
        <w:rPr>
          <w:sz w:val="22"/>
          <w:szCs w:val="22"/>
        </w:rPr>
        <w:t>Стороны ежемесячно оформляют акты сверки взаиморасчетов. Поставщик предоставляет Покупателю акт сверки взаиморасчетов по расчетам, произведенным в рамках настоящего Договора, до 10 числа месяца, следующего за отчётным. Отчетным считается месяц, в котором Поставщиком была произведена поставка Товара. Покупатель возвращает Поставщику подписанный акт сверки взаиморасчетов в течение 10-ти (рабочих) дней со дня его получения</w:t>
      </w:r>
      <w:r w:rsidR="00B179B8">
        <w:rPr>
          <w:sz w:val="22"/>
          <w:szCs w:val="22"/>
        </w:rPr>
        <w:t>.</w:t>
      </w:r>
    </w:p>
    <w:p w:rsidR="00EC7330" w:rsidRPr="005A01D8" w:rsidRDefault="00EC7330" w:rsidP="00411F01">
      <w:pPr>
        <w:tabs>
          <w:tab w:val="left" w:pos="1134"/>
        </w:tabs>
        <w:ind w:firstLine="567"/>
        <w:jc w:val="both"/>
        <w:rPr>
          <w:sz w:val="22"/>
          <w:szCs w:val="22"/>
        </w:rPr>
      </w:pPr>
    </w:p>
    <w:p w:rsidR="008C7216" w:rsidRPr="005A01D8" w:rsidRDefault="00F856FC" w:rsidP="0084621D">
      <w:pPr>
        <w:widowControl w:val="0"/>
        <w:tabs>
          <w:tab w:val="left" w:pos="284"/>
        </w:tabs>
        <w:autoSpaceDE w:val="0"/>
        <w:autoSpaceDN w:val="0"/>
        <w:adjustRightInd w:val="0"/>
        <w:contextualSpacing/>
        <w:jc w:val="center"/>
        <w:rPr>
          <w:b/>
          <w:sz w:val="22"/>
          <w:szCs w:val="22"/>
        </w:rPr>
      </w:pPr>
      <w:r w:rsidRPr="005A01D8">
        <w:rPr>
          <w:b/>
          <w:sz w:val="22"/>
          <w:szCs w:val="22"/>
        </w:rPr>
        <w:t xml:space="preserve">5. </w:t>
      </w:r>
      <w:r w:rsidR="008C7216" w:rsidRPr="005A01D8">
        <w:rPr>
          <w:b/>
          <w:sz w:val="22"/>
          <w:szCs w:val="22"/>
        </w:rPr>
        <w:t>ПОРЯДОК ПЕРЕДАЧИ И ПРИЕМКИ ТОВАРА</w:t>
      </w:r>
    </w:p>
    <w:p w:rsidR="001E527A" w:rsidRPr="005A01D8" w:rsidRDefault="00F856FC" w:rsidP="001E527A">
      <w:pPr>
        <w:pStyle w:val="aff3"/>
        <w:tabs>
          <w:tab w:val="left" w:pos="993"/>
        </w:tabs>
        <w:ind w:firstLine="567"/>
        <w:jc w:val="both"/>
        <w:rPr>
          <w:rFonts w:ascii="Times New Roman" w:eastAsia="Times New Roman" w:hAnsi="Times New Roman"/>
          <w:snapToGrid w:val="0"/>
        </w:rPr>
      </w:pPr>
      <w:r w:rsidRPr="005A01D8">
        <w:rPr>
          <w:rFonts w:ascii="Times New Roman" w:eastAsia="Times New Roman" w:hAnsi="Times New Roman"/>
          <w:b/>
          <w:snapToGrid w:val="0"/>
        </w:rPr>
        <w:t>5.1</w:t>
      </w:r>
      <w:r w:rsidR="001E527A" w:rsidRPr="005A01D8">
        <w:rPr>
          <w:rFonts w:ascii="Times New Roman" w:eastAsia="Times New Roman" w:hAnsi="Times New Roman"/>
          <w:b/>
          <w:snapToGrid w:val="0"/>
        </w:rPr>
        <w:t>.</w:t>
      </w:r>
      <w:r w:rsidR="001E527A" w:rsidRPr="005A01D8">
        <w:rPr>
          <w:rFonts w:ascii="Times New Roman" w:eastAsia="Times New Roman" w:hAnsi="Times New Roman"/>
          <w:snapToGrid w:val="0"/>
        </w:rPr>
        <w:t xml:space="preserve"> Приемка-передача Товара осуществляется по месту поставки, указанному в настоящем Договоре или Спецификации,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1E527A" w:rsidRPr="005A01D8" w:rsidRDefault="001E527A" w:rsidP="001E527A">
      <w:pPr>
        <w:pStyle w:val="aff3"/>
        <w:tabs>
          <w:tab w:val="left" w:pos="142"/>
        </w:tabs>
        <w:ind w:firstLine="567"/>
        <w:jc w:val="both"/>
        <w:rPr>
          <w:rFonts w:ascii="Times New Roman" w:eastAsia="Times New Roman" w:hAnsi="Times New Roman"/>
          <w:snapToGrid w:val="0"/>
        </w:rPr>
      </w:pPr>
      <w:r w:rsidRPr="005A01D8">
        <w:rPr>
          <w:rFonts w:ascii="Times New Roman" w:hAnsi="Times New Roman"/>
          <w:b/>
          <w:snapToGrid w:val="0"/>
        </w:rPr>
        <w:t>5.2.</w:t>
      </w:r>
      <w:r w:rsidRPr="005A01D8">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A01D8">
        <w:rPr>
          <w:rFonts w:ascii="Times New Roman" w:eastAsia="Times New Roman" w:hAnsi="Times New Roman"/>
          <w:snapToGrid w:val="0"/>
        </w:rPr>
        <w:t xml:space="preserve">по месту поставки, указанному в настоящем Договоре или Спецификации, согласно «Инструкции о порядке </w:t>
      </w:r>
      <w:r w:rsidRPr="005A01D8">
        <w:rPr>
          <w:rFonts w:ascii="Times New Roman" w:eastAsia="Times New Roman" w:hAnsi="Times New Roman"/>
          <w:snapToGrid w:val="0"/>
        </w:rPr>
        <w:lastRenderedPageBreak/>
        <w:t>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1E527A" w:rsidRPr="005A01D8" w:rsidRDefault="001E527A" w:rsidP="001E527A">
      <w:pPr>
        <w:pStyle w:val="aff3"/>
        <w:tabs>
          <w:tab w:val="left" w:pos="142"/>
        </w:tabs>
        <w:ind w:firstLine="567"/>
        <w:jc w:val="both"/>
        <w:rPr>
          <w:rFonts w:ascii="Times New Roman" w:hAnsi="Times New Roman"/>
          <w:snapToGrid w:val="0"/>
        </w:rPr>
      </w:pPr>
      <w:r w:rsidRPr="005A01D8">
        <w:rPr>
          <w:rFonts w:ascii="Times New Roman" w:hAnsi="Times New Roman"/>
          <w:b/>
          <w:snapToGrid w:val="0"/>
        </w:rPr>
        <w:t>5.3.</w:t>
      </w:r>
      <w:r w:rsidRPr="005A01D8">
        <w:rPr>
          <w:rFonts w:ascii="Times New Roman" w:hAnsi="Times New Roman"/>
          <w:snapToGrid w:val="0"/>
        </w:rPr>
        <w:t xml:space="preserve"> Приемка поставленного Товара производится Покупателем по товарным и сопроводительным документам (накладным, упаковочным ярлыкам и др.)</w:t>
      </w:r>
    </w:p>
    <w:p w:rsidR="001E527A" w:rsidRPr="005A01D8" w:rsidRDefault="001E527A" w:rsidP="001E527A">
      <w:pPr>
        <w:pStyle w:val="aff3"/>
        <w:tabs>
          <w:tab w:val="left" w:pos="142"/>
        </w:tabs>
        <w:ind w:firstLine="567"/>
        <w:jc w:val="both"/>
        <w:rPr>
          <w:rFonts w:ascii="Times New Roman" w:hAnsi="Times New Roman"/>
          <w:snapToGrid w:val="0"/>
        </w:rPr>
      </w:pPr>
      <w:r w:rsidRPr="005A01D8">
        <w:rPr>
          <w:rFonts w:ascii="Times New Roman" w:hAnsi="Times New Roman"/>
          <w:b/>
          <w:snapToGrid w:val="0"/>
        </w:rPr>
        <w:t>5.4.</w:t>
      </w:r>
      <w:r w:rsidRPr="005A01D8">
        <w:rPr>
          <w:rFonts w:ascii="Times New Roman" w:hAnsi="Times New Roman"/>
          <w:snapToGrid w:val="0"/>
        </w:rPr>
        <w:t xml:space="preserve"> 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p>
    <w:p w:rsidR="001E527A" w:rsidRPr="005A01D8" w:rsidRDefault="001E527A" w:rsidP="001E527A">
      <w:pPr>
        <w:pStyle w:val="aff3"/>
        <w:tabs>
          <w:tab w:val="left" w:pos="142"/>
        </w:tabs>
        <w:ind w:firstLine="567"/>
        <w:jc w:val="both"/>
        <w:rPr>
          <w:rFonts w:ascii="Times New Roman" w:hAnsi="Times New Roman"/>
        </w:rPr>
      </w:pPr>
      <w:r w:rsidRPr="005A01D8">
        <w:rPr>
          <w:rFonts w:ascii="Times New Roman" w:hAnsi="Times New Roman"/>
          <w:b/>
          <w:snapToGrid w:val="0"/>
        </w:rPr>
        <w:t>5.5</w:t>
      </w:r>
      <w:r w:rsidRPr="005A01D8">
        <w:rPr>
          <w:rFonts w:ascii="Times New Roman" w:hAnsi="Times New Roman"/>
          <w:snapToGrid w:val="0"/>
        </w:rPr>
        <w:t>. Право собственности на передаваемый Товар, риск утраты и гибели указанного Товара</w:t>
      </w:r>
      <w:r w:rsidRPr="005A01D8">
        <w:rPr>
          <w:rFonts w:ascii="Times New Roman" w:hAnsi="Times New Roman"/>
        </w:rPr>
        <w:t xml:space="preserve"> переходят от Поставщика к Покупателю после подписания Сторонами товарной накладной.</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5.6.</w:t>
      </w:r>
      <w:r w:rsidRPr="005A01D8">
        <w:rPr>
          <w:sz w:val="22"/>
          <w:szCs w:val="22"/>
        </w:rPr>
        <w:t xml:space="preserve"> В случае просрочки поставки партии Товара/части Товара, в том числе, если Покупатель в порядке, предусмотренном п. 2.9 настоящего Договора, согласился принять Товар после установленного в Спецификации срока поставки,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color w:val="000000" w:themeColor="text1"/>
          <w:sz w:val="22"/>
          <w:szCs w:val="22"/>
        </w:rPr>
        <w:t>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1E527A" w:rsidRPr="005A01D8" w:rsidRDefault="001E527A" w:rsidP="001E527A">
      <w:pPr>
        <w:pStyle w:val="af7"/>
        <w:shd w:val="clear" w:color="auto" w:fill="FFFFFF"/>
        <w:tabs>
          <w:tab w:val="left" w:pos="851"/>
          <w:tab w:val="left" w:pos="993"/>
          <w:tab w:val="left" w:pos="1134"/>
        </w:tabs>
        <w:ind w:left="0" w:firstLine="567"/>
        <w:jc w:val="both"/>
        <w:rPr>
          <w:sz w:val="22"/>
          <w:szCs w:val="22"/>
        </w:rPr>
      </w:pPr>
      <w:r w:rsidRPr="005A01D8">
        <w:rPr>
          <w:b/>
          <w:color w:val="000000" w:themeColor="text1"/>
          <w:sz w:val="22"/>
          <w:szCs w:val="22"/>
        </w:rPr>
        <w:t>5.7.</w:t>
      </w:r>
      <w:r w:rsidRPr="005A01D8">
        <w:rPr>
          <w:color w:val="000000" w:themeColor="text1"/>
          <w:sz w:val="22"/>
          <w:szCs w:val="22"/>
        </w:rPr>
        <w:t xml:space="preserve"> </w:t>
      </w:r>
      <w:r w:rsidRPr="005A01D8">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в полном объеме, в согласованные Сторонами в Спецификации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5A01D8" w:rsidRDefault="00EC7330" w:rsidP="001E527A">
      <w:pPr>
        <w:pStyle w:val="aff3"/>
        <w:tabs>
          <w:tab w:val="left" w:pos="993"/>
        </w:tabs>
        <w:ind w:firstLine="567"/>
        <w:jc w:val="both"/>
        <w:rPr>
          <w:rFonts w:ascii="Times New Roman" w:hAnsi="Times New Roman"/>
        </w:rPr>
      </w:pPr>
    </w:p>
    <w:p w:rsidR="008C7216" w:rsidRPr="005A01D8" w:rsidRDefault="00F6779E" w:rsidP="00502A42">
      <w:pPr>
        <w:widowControl w:val="0"/>
        <w:tabs>
          <w:tab w:val="left" w:pos="1134"/>
        </w:tabs>
        <w:autoSpaceDE w:val="0"/>
        <w:autoSpaceDN w:val="0"/>
        <w:adjustRightInd w:val="0"/>
        <w:ind w:left="567"/>
        <w:contextualSpacing/>
        <w:jc w:val="center"/>
        <w:rPr>
          <w:b/>
          <w:sz w:val="22"/>
          <w:szCs w:val="22"/>
        </w:rPr>
      </w:pPr>
      <w:r w:rsidRPr="005A01D8">
        <w:rPr>
          <w:b/>
          <w:sz w:val="22"/>
          <w:szCs w:val="22"/>
        </w:rPr>
        <w:t xml:space="preserve">6. </w:t>
      </w:r>
      <w:r w:rsidR="008C7216" w:rsidRPr="005A01D8">
        <w:rPr>
          <w:b/>
          <w:sz w:val="22"/>
          <w:szCs w:val="22"/>
        </w:rPr>
        <w:t>КАЧЕСТВО, КОМПЛЕКТНОСТЬ И ГАРАНТИЙНЫЙ СРОК</w:t>
      </w:r>
    </w:p>
    <w:p w:rsidR="001E527A" w:rsidRPr="005A01D8" w:rsidRDefault="00F6779E"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6.1</w:t>
      </w:r>
      <w:r w:rsidR="001E527A" w:rsidRPr="005A01D8">
        <w:rPr>
          <w:sz w:val="22"/>
          <w:szCs w:val="22"/>
        </w:rPr>
        <w:t xml:space="preserve"> 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6.2.</w:t>
      </w:r>
      <w:r w:rsidRPr="005A01D8">
        <w:rPr>
          <w:sz w:val="22"/>
          <w:szCs w:val="22"/>
        </w:rPr>
        <w:t xml:space="preserve"> Срок годности Товара должен соответствовать сертификатам качества, с учетом положений п. 2.7. настоящего Договора. </w:t>
      </w:r>
      <w:r w:rsidR="00B179B8" w:rsidRPr="00B179B8">
        <w:rPr>
          <w:sz w:val="22"/>
          <w:szCs w:val="22"/>
        </w:rPr>
        <w:t>Гарантийный срок на Товар должен составлять 12 (Двенадцать) календарных месяцев и не менее срока, установленного заводом - 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Pr="005A01D8">
        <w:rPr>
          <w:sz w:val="22"/>
          <w:szCs w:val="22"/>
        </w:rPr>
        <w:t xml:space="preserve">. </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6.3.</w:t>
      </w:r>
      <w:r w:rsidRPr="005A01D8">
        <w:rPr>
          <w:sz w:val="22"/>
          <w:szCs w:val="22"/>
        </w:rPr>
        <w:t xml:space="preserve"> На Товар должна быть предоставлена вся требуемая документация согласно п.3.1.3. Договора.</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6.4.</w:t>
      </w:r>
      <w:r w:rsidRPr="005A01D8">
        <w:rPr>
          <w:sz w:val="22"/>
          <w:szCs w:val="22"/>
        </w:rPr>
        <w:t xml:space="preserve"> В случае непредоставления Поставщиком перечисленных в пп 2.5.- 2.6,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1E527A"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6.5.</w:t>
      </w:r>
      <w:r w:rsidRPr="005A01D8">
        <w:rPr>
          <w:sz w:val="22"/>
          <w:szCs w:val="22"/>
        </w:rPr>
        <w:t xml:space="preserve"> </w:t>
      </w:r>
      <w:r w:rsidRPr="005A01D8">
        <w:rPr>
          <w:color w:val="000000" w:themeColor="text1"/>
          <w:sz w:val="22"/>
          <w:szCs w:val="22"/>
        </w:rPr>
        <w:t>Поставщик</w:t>
      </w:r>
      <w:r w:rsidR="00B179B8" w:rsidRPr="00B179B8">
        <w:rPr>
          <w:sz w:val="22"/>
          <w:szCs w:val="22"/>
        </w:rPr>
        <w:t xml:space="preserve"> </w:t>
      </w:r>
      <w:r w:rsidR="00B179B8">
        <w:rPr>
          <w:sz w:val="22"/>
          <w:szCs w:val="22"/>
        </w:rPr>
        <w:t>в течение</w:t>
      </w:r>
      <w:r w:rsidR="00B179B8" w:rsidRPr="00502A42">
        <w:rPr>
          <w:sz w:val="22"/>
          <w:szCs w:val="22"/>
        </w:rPr>
        <w:t xml:space="preserve"> гарантийного срока</w:t>
      </w:r>
      <w:r w:rsidRPr="005A01D8">
        <w:rPr>
          <w:color w:val="000000" w:themeColor="text1"/>
          <w:sz w:val="22"/>
          <w:szCs w:val="22"/>
        </w:rPr>
        <w:t xml:space="preserve"> обязуется устранить все выявленные нарушения - заменить Товар ненадлежащего качества – в течение 24 (двадцати четырех) часов, или возвратить стоимость поставленного некачественного Товара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w:t>
      </w:r>
      <w:r w:rsidRPr="005A01D8">
        <w:rPr>
          <w:sz w:val="22"/>
          <w:szCs w:val="22"/>
        </w:rPr>
        <w:t>При этом Стороны определили, что возврат некачественного Товара осуществляется силами и за счет Поставщика.</w:t>
      </w:r>
    </w:p>
    <w:p w:rsidR="00B179B8" w:rsidRPr="005A01D8" w:rsidRDefault="00B179B8" w:rsidP="001E527A">
      <w:pPr>
        <w:widowControl w:val="0"/>
        <w:tabs>
          <w:tab w:val="left" w:pos="1134"/>
        </w:tabs>
        <w:autoSpaceDE w:val="0"/>
        <w:autoSpaceDN w:val="0"/>
        <w:adjustRightInd w:val="0"/>
        <w:ind w:firstLine="567"/>
        <w:contextualSpacing/>
        <w:jc w:val="both"/>
        <w:rPr>
          <w:color w:val="000000" w:themeColor="text1"/>
          <w:sz w:val="22"/>
          <w:szCs w:val="22"/>
        </w:rPr>
      </w:pPr>
      <w:r w:rsidRPr="00B179B8">
        <w:rPr>
          <w:b/>
          <w:sz w:val="22"/>
          <w:szCs w:val="22"/>
        </w:rPr>
        <w:t>6.6.</w:t>
      </w:r>
      <w:r>
        <w:rPr>
          <w:sz w:val="22"/>
          <w:szCs w:val="22"/>
        </w:rPr>
        <w:t xml:space="preserve"> </w:t>
      </w:r>
      <w:r w:rsidRPr="00502A42">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r>
        <w:rPr>
          <w:sz w:val="22"/>
          <w:szCs w:val="22"/>
        </w:rPr>
        <w:t>.</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w:t>
      </w:r>
      <w:r w:rsidR="00B179B8">
        <w:rPr>
          <w:b/>
          <w:sz w:val="22"/>
          <w:szCs w:val="22"/>
        </w:rPr>
        <w:t>7</w:t>
      </w:r>
      <w:r w:rsidRPr="005A01D8">
        <w:rPr>
          <w:b/>
          <w:sz w:val="22"/>
          <w:szCs w:val="22"/>
        </w:rPr>
        <w:t>.</w:t>
      </w:r>
      <w:r w:rsidRPr="005A01D8">
        <w:rPr>
          <w:sz w:val="22"/>
          <w:szCs w:val="22"/>
        </w:rPr>
        <w:t xml:space="preserve">  Товар должен быть упакован в стандартную тару и/или упаковку, тара и/или упаковка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w:t>
      </w:r>
      <w:r w:rsidR="00B179B8">
        <w:rPr>
          <w:b/>
          <w:sz w:val="22"/>
          <w:szCs w:val="22"/>
        </w:rPr>
        <w:t>8</w:t>
      </w:r>
      <w:r w:rsidRPr="005A01D8">
        <w:rPr>
          <w:b/>
          <w:sz w:val="22"/>
          <w:szCs w:val="22"/>
        </w:rPr>
        <w:t>.</w:t>
      </w:r>
      <w:r w:rsidRPr="005A01D8">
        <w:rPr>
          <w:sz w:val="22"/>
          <w:szCs w:val="22"/>
        </w:rPr>
        <w:t xml:space="preserve"> 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срок годности</w:t>
      </w:r>
      <w:r w:rsidR="00B179B8">
        <w:rPr>
          <w:sz w:val="22"/>
          <w:szCs w:val="22"/>
        </w:rPr>
        <w:t xml:space="preserve"> и </w:t>
      </w:r>
      <w:r w:rsidR="00B179B8" w:rsidRPr="00C23822">
        <w:rPr>
          <w:sz w:val="22"/>
          <w:szCs w:val="22"/>
        </w:rPr>
        <w:t>гарантийный срок, в случае, если он установлен</w:t>
      </w:r>
      <w:r w:rsidR="00B179B8">
        <w:rPr>
          <w:sz w:val="22"/>
          <w:szCs w:val="22"/>
        </w:rPr>
        <w:t>.</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w:t>
      </w:r>
      <w:r w:rsidR="00B179B8">
        <w:rPr>
          <w:b/>
          <w:sz w:val="22"/>
          <w:szCs w:val="22"/>
        </w:rPr>
        <w:t>9</w:t>
      </w:r>
      <w:r w:rsidRPr="005A01D8">
        <w:rPr>
          <w:b/>
          <w:sz w:val="22"/>
          <w:szCs w:val="22"/>
        </w:rPr>
        <w:t>.</w:t>
      </w:r>
      <w:r w:rsidRPr="005A01D8">
        <w:rPr>
          <w:sz w:val="22"/>
          <w:szCs w:val="22"/>
        </w:rPr>
        <w:t xml:space="preserve"> В случае поставки Товара иностранного производства инструкция по эксплуатации и иная </w:t>
      </w:r>
      <w:r w:rsidRPr="005A01D8">
        <w:rPr>
          <w:sz w:val="22"/>
          <w:szCs w:val="22"/>
        </w:rPr>
        <w:lastRenderedPageBreak/>
        <w:t>документация на Товар должна быть переведена и предоставлена на русском языке.</w:t>
      </w:r>
    </w:p>
    <w:p w:rsidR="00F6779E" w:rsidRPr="005A01D8" w:rsidRDefault="00F6779E" w:rsidP="001E527A">
      <w:pPr>
        <w:widowControl w:val="0"/>
        <w:tabs>
          <w:tab w:val="left" w:pos="1134"/>
        </w:tabs>
        <w:autoSpaceDE w:val="0"/>
        <w:autoSpaceDN w:val="0"/>
        <w:adjustRightInd w:val="0"/>
        <w:ind w:firstLine="567"/>
        <w:contextualSpacing/>
        <w:jc w:val="both"/>
        <w:rPr>
          <w:sz w:val="22"/>
          <w:szCs w:val="22"/>
        </w:rPr>
      </w:pPr>
    </w:p>
    <w:p w:rsidR="008C7216" w:rsidRPr="005A01D8" w:rsidRDefault="00C23822"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7. </w:t>
      </w:r>
      <w:r w:rsidR="008C7216" w:rsidRPr="005A01D8">
        <w:rPr>
          <w:b/>
          <w:sz w:val="22"/>
          <w:szCs w:val="22"/>
        </w:rPr>
        <w:t>ОТВЕТСТВЕННОСТЬ СТОРОН</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7.1.</w:t>
      </w:r>
      <w:r w:rsidRPr="005A01D8">
        <w:rPr>
          <w:sz w:val="22"/>
          <w:szCs w:val="22"/>
        </w:rPr>
        <w:t xml:space="preserve">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7.2.</w:t>
      </w:r>
      <w:r w:rsidRPr="005A01D8">
        <w:rPr>
          <w:sz w:val="22"/>
          <w:szCs w:val="22"/>
        </w:rPr>
        <w:t xml:space="preserve"> 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7.3.</w:t>
      </w:r>
      <w:r w:rsidRPr="005A01D8">
        <w:rPr>
          <w:sz w:val="22"/>
          <w:szCs w:val="22"/>
        </w:rPr>
        <w:t xml:space="preserve"> 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рассчитанной в порядке, установленном п. 4.1. настоящего Договора на дату совершения поставщиком нарушения,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7.4.</w:t>
      </w:r>
      <w:r w:rsidRPr="005A01D8">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Российской Федерации</w:t>
      </w:r>
      <w:r w:rsidRPr="005A01D8" w:rsidDel="00F93246">
        <w:rPr>
          <w:sz w:val="22"/>
          <w:szCs w:val="22"/>
        </w:rPr>
        <w:t xml:space="preserve"> </w:t>
      </w:r>
      <w:r w:rsidRPr="005A01D8">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7.5.</w:t>
      </w:r>
      <w:r w:rsidRPr="005A01D8">
        <w:rPr>
          <w:sz w:val="22"/>
          <w:szCs w:val="22"/>
        </w:rPr>
        <w:t xml:space="preserve"> В случае обнаружения Товара ненадлежащего качества, Поставщик</w:t>
      </w:r>
      <w:r w:rsidRPr="005A01D8">
        <w:rPr>
          <w:color w:val="000000" w:themeColor="text1"/>
          <w:sz w:val="22"/>
          <w:szCs w:val="22"/>
        </w:rPr>
        <w:t xml:space="preserve"> устранить все выявленные нарушения </w:t>
      </w:r>
      <w:r w:rsidRPr="005A01D8">
        <w:rPr>
          <w:sz w:val="22"/>
          <w:szCs w:val="22"/>
        </w:rPr>
        <w:t>в соответствии с п.6.5. Договора.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7.6.</w:t>
      </w:r>
      <w:r w:rsidRPr="005A01D8">
        <w:rPr>
          <w:sz w:val="22"/>
          <w:szCs w:val="22"/>
        </w:rPr>
        <w:t xml:space="preserve"> В случае нарушения Поставщиком обязательств, предусмотренных пунктами 7.3, 7.4, 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7.7.</w:t>
      </w:r>
      <w:r w:rsidRPr="005A01D8">
        <w:rPr>
          <w:sz w:val="22"/>
          <w:szCs w:val="22"/>
        </w:rPr>
        <w:t xml:space="preserve"> Неустойка за недопоставку или просрочку поставки Товара начисляется до фактического исполнения обязательства в пределах обязанности Поставщика восполнить недопоставленное количество Товара.</w:t>
      </w:r>
    </w:p>
    <w:p w:rsidR="00514285" w:rsidRPr="005A01D8" w:rsidRDefault="00C23822"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7.8.</w:t>
      </w:r>
      <w:r w:rsidRPr="005A01D8">
        <w:rPr>
          <w:sz w:val="22"/>
          <w:szCs w:val="22"/>
        </w:rPr>
        <w:t xml:space="preserve"> </w:t>
      </w:r>
      <w:r w:rsidR="007F19C7" w:rsidRPr="005A01D8">
        <w:rPr>
          <w:sz w:val="22"/>
          <w:szCs w:val="22"/>
        </w:rPr>
        <w:t>В случае, если третьими лицами</w:t>
      </w:r>
      <w:r w:rsidR="00514285" w:rsidRPr="005A01D8">
        <w:rPr>
          <w:sz w:val="22"/>
          <w:szCs w:val="22"/>
        </w:rPr>
        <w:t xml:space="preserve"> в гарантийный период</w:t>
      </w:r>
      <w:r w:rsidR="007F19C7" w:rsidRPr="005A01D8">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A01D8" w:rsidRDefault="00BF6D42"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7.9.</w:t>
      </w:r>
      <w:r w:rsidRPr="005A01D8">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C55" w:rsidRPr="005A01D8">
        <w:rPr>
          <w:sz w:val="22"/>
          <w:szCs w:val="22"/>
        </w:rPr>
        <w:t>20</w:t>
      </w:r>
      <w:r w:rsidRPr="005A01D8">
        <w:rPr>
          <w:sz w:val="22"/>
          <w:szCs w:val="22"/>
        </w:rPr>
        <w:t>% от суммы по догов</w:t>
      </w:r>
      <w:r w:rsidR="00892D23" w:rsidRPr="005A01D8">
        <w:rPr>
          <w:sz w:val="22"/>
          <w:szCs w:val="22"/>
        </w:rPr>
        <w:t>ору без НДС</w:t>
      </w:r>
      <w:r w:rsidR="00DF3C55" w:rsidRPr="005A01D8">
        <w:rPr>
          <w:sz w:val="22"/>
          <w:szCs w:val="22"/>
        </w:rPr>
        <w:t xml:space="preserve"> </w:t>
      </w:r>
      <w:r w:rsidR="00DF3C55" w:rsidRPr="005A01D8">
        <w:rPr>
          <w:i/>
          <w:sz w:val="22"/>
          <w:szCs w:val="22"/>
        </w:rPr>
        <w:t>(*данный пункт применим к контрагентам, находящимся на общем режиме налогообложения)</w:t>
      </w:r>
      <w:r w:rsidRPr="005A01D8">
        <w:rPr>
          <w:sz w:val="22"/>
          <w:szCs w:val="22"/>
        </w:rPr>
        <w:t>.</w:t>
      </w:r>
    </w:p>
    <w:p w:rsidR="00514285" w:rsidRPr="005A01D8" w:rsidRDefault="00514285"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w:t>
      </w:r>
      <w:r w:rsidR="00BF6D42" w:rsidRPr="005A01D8">
        <w:rPr>
          <w:b/>
          <w:sz w:val="22"/>
          <w:szCs w:val="22"/>
        </w:rPr>
        <w:t>10</w:t>
      </w:r>
      <w:r w:rsidRPr="005A01D8">
        <w:rPr>
          <w:b/>
          <w:sz w:val="22"/>
          <w:szCs w:val="22"/>
        </w:rPr>
        <w:t>.</w:t>
      </w:r>
      <w:r w:rsidRPr="005A01D8">
        <w:rPr>
          <w:sz w:val="22"/>
          <w:szCs w:val="22"/>
        </w:rPr>
        <w:t xml:space="preserve"> Окончание срока действия Договора не прекращает обязанность Поставщика по восполнению недопоставки Товара.</w:t>
      </w:r>
    </w:p>
    <w:p w:rsidR="00514285" w:rsidRPr="005A01D8" w:rsidRDefault="00514285" w:rsidP="00502A42">
      <w:pPr>
        <w:widowControl w:val="0"/>
        <w:tabs>
          <w:tab w:val="left" w:pos="1134"/>
        </w:tabs>
        <w:autoSpaceDE w:val="0"/>
        <w:autoSpaceDN w:val="0"/>
        <w:adjustRightInd w:val="0"/>
        <w:ind w:firstLine="567"/>
        <w:contextualSpacing/>
        <w:jc w:val="both"/>
        <w:rPr>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8. </w:t>
      </w:r>
      <w:r w:rsidR="008C7216" w:rsidRPr="005A01D8">
        <w:rPr>
          <w:b/>
          <w:sz w:val="22"/>
          <w:szCs w:val="22"/>
        </w:rPr>
        <w:t xml:space="preserve">ОБСТОЯТЕЛЬСТВА НЕПРЕОДОЛИМОЙ СИЛЫ </w:t>
      </w:r>
    </w:p>
    <w:p w:rsidR="008C7216" w:rsidRPr="005A01D8" w:rsidRDefault="008C7216" w:rsidP="00AA2D82">
      <w:pPr>
        <w:widowControl w:val="0"/>
        <w:tabs>
          <w:tab w:val="left" w:pos="1134"/>
        </w:tabs>
        <w:autoSpaceDE w:val="0"/>
        <w:autoSpaceDN w:val="0"/>
        <w:adjustRightInd w:val="0"/>
        <w:ind w:firstLine="567"/>
        <w:contextualSpacing/>
        <w:jc w:val="center"/>
        <w:rPr>
          <w:b/>
          <w:sz w:val="22"/>
          <w:szCs w:val="22"/>
        </w:rPr>
      </w:pPr>
      <w:r w:rsidRPr="005A01D8">
        <w:rPr>
          <w:b/>
          <w:sz w:val="22"/>
          <w:szCs w:val="22"/>
        </w:rPr>
        <w:t>(ФОРС-МАЖОР)</w:t>
      </w:r>
    </w:p>
    <w:p w:rsidR="008C7216" w:rsidRPr="005A01D8" w:rsidRDefault="00514285" w:rsidP="00502A42">
      <w:pPr>
        <w:tabs>
          <w:tab w:val="left" w:pos="851"/>
          <w:tab w:val="left" w:pos="993"/>
          <w:tab w:val="left" w:pos="1134"/>
        </w:tabs>
        <w:ind w:firstLine="567"/>
        <w:contextualSpacing/>
        <w:jc w:val="both"/>
        <w:rPr>
          <w:bCs/>
          <w:sz w:val="22"/>
          <w:szCs w:val="22"/>
        </w:rPr>
      </w:pPr>
      <w:r w:rsidRPr="005A01D8">
        <w:rPr>
          <w:b/>
          <w:bCs/>
          <w:sz w:val="22"/>
          <w:szCs w:val="22"/>
        </w:rPr>
        <w:t>8.1.</w:t>
      </w:r>
      <w:r w:rsidRPr="005A01D8">
        <w:rPr>
          <w:bCs/>
          <w:sz w:val="22"/>
          <w:szCs w:val="22"/>
        </w:rPr>
        <w:t xml:space="preserve"> </w:t>
      </w:r>
      <w:r w:rsidR="008C7216" w:rsidRPr="005A01D8">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5A01D8">
        <w:rPr>
          <w:bCs/>
          <w:iCs/>
          <w:sz w:val="22"/>
          <w:szCs w:val="22"/>
        </w:rPr>
        <w:t>«Затронутая сторона»</w:t>
      </w:r>
      <w:r w:rsidR="008C7216" w:rsidRPr="005A01D8">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w:t>
      </w:r>
      <w:r w:rsidR="008C7216" w:rsidRPr="005A01D8">
        <w:rPr>
          <w:bCs/>
          <w:sz w:val="22"/>
          <w:szCs w:val="22"/>
        </w:rPr>
        <w:lastRenderedPageBreak/>
        <w:t>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8.2.</w:t>
      </w:r>
      <w:r w:rsidRPr="005A01D8">
        <w:rPr>
          <w:bCs/>
          <w:sz w:val="22"/>
          <w:szCs w:val="22"/>
        </w:rPr>
        <w:t xml:space="preserve"> </w:t>
      </w:r>
      <w:r w:rsidR="008C7216" w:rsidRPr="005A01D8">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8.3.</w:t>
      </w:r>
      <w:r w:rsidRPr="005A01D8">
        <w:rPr>
          <w:bCs/>
          <w:sz w:val="22"/>
          <w:szCs w:val="22"/>
        </w:rPr>
        <w:t xml:space="preserve"> </w:t>
      </w:r>
      <w:r w:rsidR="008C7216" w:rsidRPr="005A01D8">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5A01D8" w:rsidRDefault="00EC7330" w:rsidP="00293E1C">
      <w:pPr>
        <w:tabs>
          <w:tab w:val="left" w:pos="851"/>
          <w:tab w:val="left" w:pos="1134"/>
        </w:tabs>
        <w:ind w:firstLine="567"/>
        <w:contextualSpacing/>
        <w:jc w:val="both"/>
        <w:rPr>
          <w:bCs/>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9. </w:t>
      </w:r>
      <w:r w:rsidR="008C7216" w:rsidRPr="005A01D8">
        <w:rPr>
          <w:b/>
          <w:sz w:val="22"/>
          <w:szCs w:val="22"/>
        </w:rPr>
        <w:t>СРОК ДЕЙСТВИЯ ДОГОВОРА</w:t>
      </w:r>
    </w:p>
    <w:p w:rsidR="00C9193F" w:rsidRPr="005A01D8" w:rsidRDefault="00514285" w:rsidP="00C9193F">
      <w:pPr>
        <w:ind w:firstLine="567"/>
        <w:contextualSpacing/>
        <w:jc w:val="both"/>
        <w:rPr>
          <w:bCs/>
          <w:sz w:val="22"/>
          <w:szCs w:val="22"/>
        </w:rPr>
      </w:pPr>
      <w:r w:rsidRPr="005A01D8">
        <w:rPr>
          <w:b/>
          <w:bCs/>
          <w:sz w:val="22"/>
          <w:szCs w:val="22"/>
        </w:rPr>
        <w:t>9.1.</w:t>
      </w:r>
      <w:r w:rsidRPr="005A01D8">
        <w:rPr>
          <w:bCs/>
          <w:sz w:val="22"/>
          <w:szCs w:val="22"/>
        </w:rPr>
        <w:t xml:space="preserve"> </w:t>
      </w:r>
      <w:r w:rsidR="00B8162D" w:rsidRPr="005A01D8">
        <w:rPr>
          <w:bCs/>
          <w:sz w:val="22"/>
          <w:szCs w:val="22"/>
        </w:rPr>
        <w:t>Настоящий Договор вступает в силу с момента его подписания Сторонами</w:t>
      </w:r>
      <w:r w:rsidR="00C9193F" w:rsidRPr="005A01D8">
        <w:rPr>
          <w:bCs/>
          <w:sz w:val="22"/>
          <w:szCs w:val="22"/>
        </w:rPr>
        <w:t xml:space="preserve"> и действует до 31.12.20</w:t>
      </w:r>
      <w:r w:rsidR="00872D02" w:rsidRPr="005A01D8">
        <w:rPr>
          <w:bCs/>
          <w:sz w:val="22"/>
          <w:szCs w:val="22"/>
        </w:rPr>
        <w:t>20</w:t>
      </w:r>
      <w:r w:rsidR="00C9193F" w:rsidRPr="005A01D8">
        <w:rPr>
          <w:bCs/>
          <w:sz w:val="22"/>
          <w:szCs w:val="22"/>
        </w:rPr>
        <w:t xml:space="preserve"> года, в части исполнения обязательств по Договору-до полного исполнения.</w:t>
      </w:r>
    </w:p>
    <w:p w:rsidR="00EC7330" w:rsidRPr="005A01D8" w:rsidRDefault="00EC7330" w:rsidP="00C9193F">
      <w:pPr>
        <w:ind w:firstLine="567"/>
        <w:contextualSpacing/>
        <w:jc w:val="both"/>
        <w:rPr>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10. </w:t>
      </w:r>
      <w:r w:rsidR="008C7216" w:rsidRPr="005A01D8">
        <w:rPr>
          <w:b/>
          <w:sz w:val="22"/>
          <w:szCs w:val="22"/>
        </w:rPr>
        <w:t>КОНФИДЕНЦИАЛЬНОСТЬ</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10.1.</w:t>
      </w:r>
      <w:r w:rsidRPr="005A01D8">
        <w:rPr>
          <w:bCs/>
          <w:sz w:val="22"/>
          <w:szCs w:val="22"/>
        </w:rPr>
        <w:t xml:space="preserve"> </w:t>
      </w:r>
      <w:r w:rsidR="00BE1F70" w:rsidRPr="005A01D8">
        <w:rPr>
          <w:bCs/>
          <w:sz w:val="22"/>
          <w:szCs w:val="22"/>
        </w:rPr>
        <w:t xml:space="preserve">Стороны обязуются сохранять в тайне конфиденциальную информацию, </w:t>
      </w:r>
      <w:r w:rsidRPr="005A01D8">
        <w:rPr>
          <w:bCs/>
          <w:sz w:val="22"/>
          <w:szCs w:val="22"/>
        </w:rPr>
        <w:t xml:space="preserve">полученную </w:t>
      </w:r>
      <w:r w:rsidR="00BE1F70" w:rsidRPr="005A01D8">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10.2.</w:t>
      </w:r>
      <w:r w:rsidRPr="005A01D8">
        <w:rPr>
          <w:bCs/>
          <w:sz w:val="22"/>
          <w:szCs w:val="22"/>
        </w:rPr>
        <w:t xml:space="preserve"> </w:t>
      </w:r>
      <w:r w:rsidR="00BE1F70" w:rsidRPr="005A01D8">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10.3.</w:t>
      </w:r>
      <w:r w:rsidRPr="005A01D8">
        <w:rPr>
          <w:bCs/>
          <w:sz w:val="22"/>
          <w:szCs w:val="22"/>
        </w:rPr>
        <w:t xml:space="preserve"> </w:t>
      </w:r>
      <w:r w:rsidR="00BE1F70" w:rsidRPr="005A01D8">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10.4.</w:t>
      </w:r>
      <w:r w:rsidRPr="005A01D8">
        <w:rPr>
          <w:bCs/>
          <w:sz w:val="22"/>
          <w:szCs w:val="22"/>
        </w:rPr>
        <w:t xml:space="preserve"> </w:t>
      </w:r>
      <w:r w:rsidR="00BE1F70" w:rsidRPr="005A01D8">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10.5.</w:t>
      </w:r>
      <w:r w:rsidRPr="005A01D8">
        <w:rPr>
          <w:bCs/>
          <w:sz w:val="22"/>
          <w:szCs w:val="22"/>
        </w:rPr>
        <w:t xml:space="preserve"> </w:t>
      </w:r>
      <w:r w:rsidR="00BE1F70" w:rsidRPr="005A01D8">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10.6.</w:t>
      </w:r>
      <w:r w:rsidRPr="005A01D8">
        <w:rPr>
          <w:bCs/>
          <w:sz w:val="22"/>
          <w:szCs w:val="22"/>
        </w:rPr>
        <w:t xml:space="preserve"> </w:t>
      </w:r>
      <w:r w:rsidR="00BE1F70" w:rsidRPr="005A01D8">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10.7.</w:t>
      </w:r>
      <w:r w:rsidRPr="005A01D8">
        <w:rPr>
          <w:bCs/>
          <w:sz w:val="22"/>
          <w:szCs w:val="22"/>
        </w:rPr>
        <w:t xml:space="preserve"> </w:t>
      </w:r>
      <w:r w:rsidR="00BE1F70" w:rsidRPr="005A01D8">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10.8.</w:t>
      </w:r>
      <w:r w:rsidRPr="005A01D8">
        <w:rPr>
          <w:bCs/>
          <w:sz w:val="22"/>
          <w:szCs w:val="22"/>
        </w:rPr>
        <w:t xml:space="preserve"> </w:t>
      </w:r>
      <w:r w:rsidR="00BE1F70" w:rsidRPr="005A01D8">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5A01D8">
        <w:rPr>
          <w:bCs/>
          <w:sz w:val="22"/>
          <w:szCs w:val="22"/>
        </w:rPr>
        <w:t>.</w:t>
      </w:r>
    </w:p>
    <w:p w:rsidR="00EC7330" w:rsidRPr="005A01D8" w:rsidRDefault="00EC7330" w:rsidP="00293E1C">
      <w:pPr>
        <w:tabs>
          <w:tab w:val="left" w:pos="993"/>
          <w:tab w:val="left" w:pos="1134"/>
        </w:tabs>
        <w:ind w:firstLine="567"/>
        <w:jc w:val="both"/>
        <w:rPr>
          <w:bCs/>
          <w:sz w:val="22"/>
          <w:szCs w:val="22"/>
        </w:rPr>
      </w:pPr>
    </w:p>
    <w:p w:rsidR="008C7216" w:rsidRPr="005A01D8" w:rsidRDefault="00514285" w:rsidP="00502A42">
      <w:pPr>
        <w:widowControl w:val="0"/>
        <w:tabs>
          <w:tab w:val="left" w:pos="1134"/>
        </w:tabs>
        <w:autoSpaceDE w:val="0"/>
        <w:autoSpaceDN w:val="0"/>
        <w:adjustRightInd w:val="0"/>
        <w:ind w:left="567"/>
        <w:contextualSpacing/>
        <w:jc w:val="center"/>
        <w:rPr>
          <w:b/>
          <w:sz w:val="22"/>
          <w:szCs w:val="22"/>
        </w:rPr>
      </w:pPr>
      <w:r w:rsidRPr="005A01D8">
        <w:rPr>
          <w:b/>
          <w:sz w:val="22"/>
          <w:szCs w:val="22"/>
        </w:rPr>
        <w:t xml:space="preserve">11. </w:t>
      </w:r>
      <w:r w:rsidR="008C7216" w:rsidRPr="005A01D8">
        <w:rPr>
          <w:b/>
          <w:sz w:val="22"/>
          <w:szCs w:val="22"/>
        </w:rPr>
        <w:t>ПОРЯДОК РАЗРЕШЕНИЯ СПОРОВ</w:t>
      </w:r>
    </w:p>
    <w:p w:rsidR="008C7216" w:rsidRPr="005A01D8"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lastRenderedPageBreak/>
        <w:t xml:space="preserve">Споры, возникающие между Сторонами в связи с исполнением настоящего Договора, и </w:t>
      </w:r>
      <w:r w:rsidR="00CC3B32" w:rsidRPr="005A01D8">
        <w:rPr>
          <w:sz w:val="22"/>
          <w:szCs w:val="22"/>
        </w:rPr>
        <w:t>разрешаются</w:t>
      </w:r>
      <w:r w:rsidRPr="005A01D8">
        <w:rPr>
          <w:sz w:val="22"/>
          <w:szCs w:val="22"/>
        </w:rPr>
        <w:t xml:space="preserve"> путем переговоров</w:t>
      </w:r>
      <w:r w:rsidR="00CC3B32" w:rsidRPr="005A01D8">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5A01D8">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5A01D8">
        <w:rPr>
          <w:sz w:val="22"/>
          <w:szCs w:val="22"/>
        </w:rPr>
        <w:t>.</w:t>
      </w:r>
    </w:p>
    <w:p w:rsidR="004838A7" w:rsidRPr="005A01D8" w:rsidRDefault="004838A7" w:rsidP="004838A7">
      <w:pPr>
        <w:tabs>
          <w:tab w:val="left" w:pos="567"/>
          <w:tab w:val="left" w:pos="851"/>
          <w:tab w:val="left" w:pos="993"/>
          <w:tab w:val="left" w:pos="1134"/>
        </w:tabs>
        <w:suppressAutoHyphens/>
        <w:ind w:left="567"/>
        <w:jc w:val="both"/>
        <w:rPr>
          <w:sz w:val="22"/>
          <w:szCs w:val="22"/>
        </w:rPr>
      </w:pPr>
    </w:p>
    <w:p w:rsidR="008C7216" w:rsidRPr="005A01D8"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5A01D8">
        <w:rPr>
          <w:b/>
          <w:bCs/>
          <w:sz w:val="22"/>
          <w:szCs w:val="22"/>
        </w:rPr>
        <w:t>ПРЕКРАЩЕНИЕ ДОГОВОРНЫХ ОТНОШЕНИЙ</w:t>
      </w:r>
    </w:p>
    <w:p w:rsidR="008C7216" w:rsidRPr="005A01D8"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Расторжение Договора производится по соглашению Сторон, в судебном порядке или в случаях</w:t>
      </w:r>
      <w:r w:rsidR="008552CF" w:rsidRPr="005A01D8">
        <w:rPr>
          <w:sz w:val="22"/>
          <w:szCs w:val="22"/>
        </w:rPr>
        <w:t>,</w:t>
      </w:r>
      <w:r w:rsidRPr="005A01D8">
        <w:rPr>
          <w:sz w:val="22"/>
          <w:szCs w:val="22"/>
        </w:rPr>
        <w:t xml:space="preserve"> предусмотренных </w:t>
      </w:r>
      <w:r w:rsidR="00514285" w:rsidRPr="005A01D8">
        <w:rPr>
          <w:sz w:val="22"/>
          <w:szCs w:val="22"/>
        </w:rPr>
        <w:t xml:space="preserve">Договором, </w:t>
      </w:r>
      <w:r w:rsidRPr="005A01D8">
        <w:rPr>
          <w:sz w:val="22"/>
          <w:szCs w:val="22"/>
        </w:rPr>
        <w:t>законодательством Российской Федерации.</w:t>
      </w:r>
    </w:p>
    <w:p w:rsidR="008C7216" w:rsidRPr="005A01D8"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A01D8">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A01D8" w:rsidRDefault="00514285" w:rsidP="00502A42">
      <w:pPr>
        <w:tabs>
          <w:tab w:val="left" w:pos="0"/>
          <w:tab w:val="left" w:pos="567"/>
          <w:tab w:val="left" w:pos="851"/>
          <w:tab w:val="left" w:pos="1134"/>
        </w:tabs>
        <w:suppressAutoHyphens/>
        <w:ind w:left="567"/>
        <w:jc w:val="both"/>
        <w:rPr>
          <w:sz w:val="22"/>
          <w:szCs w:val="22"/>
        </w:rPr>
      </w:pPr>
      <w:r w:rsidRPr="005A01D8">
        <w:rPr>
          <w:sz w:val="22"/>
          <w:szCs w:val="22"/>
        </w:rPr>
        <w:t>- нарушение Поставщиком сроков Поставки;</w:t>
      </w:r>
    </w:p>
    <w:p w:rsidR="00514285" w:rsidRPr="005A01D8" w:rsidRDefault="00514285" w:rsidP="00502A42">
      <w:pPr>
        <w:tabs>
          <w:tab w:val="left" w:pos="0"/>
        </w:tabs>
        <w:suppressAutoHyphens/>
        <w:ind w:firstLine="567"/>
        <w:jc w:val="both"/>
        <w:rPr>
          <w:sz w:val="22"/>
          <w:szCs w:val="22"/>
        </w:rPr>
      </w:pPr>
      <w:r w:rsidRPr="005A01D8">
        <w:rPr>
          <w:sz w:val="22"/>
          <w:szCs w:val="22"/>
        </w:rPr>
        <w:t>- поставки Товара с нарушением условий предоставления документации в полном объеме согласно п.3.1.3. Договора;</w:t>
      </w:r>
    </w:p>
    <w:p w:rsidR="008C7216" w:rsidRPr="005A01D8" w:rsidRDefault="008C7216" w:rsidP="003B75FD">
      <w:pPr>
        <w:tabs>
          <w:tab w:val="left" w:pos="0"/>
          <w:tab w:val="left" w:pos="567"/>
          <w:tab w:val="left" w:pos="1134"/>
        </w:tabs>
        <w:autoSpaceDE w:val="0"/>
        <w:autoSpaceDN w:val="0"/>
        <w:adjustRightInd w:val="0"/>
        <w:ind w:firstLine="426"/>
        <w:jc w:val="both"/>
        <w:rPr>
          <w:sz w:val="22"/>
          <w:szCs w:val="22"/>
        </w:rPr>
      </w:pPr>
      <w:r w:rsidRPr="005A01D8">
        <w:rPr>
          <w:sz w:val="22"/>
          <w:szCs w:val="22"/>
        </w:rPr>
        <w:t xml:space="preserve">- </w:t>
      </w:r>
      <w:r w:rsidRPr="005A01D8">
        <w:rPr>
          <w:sz w:val="22"/>
          <w:szCs w:val="22"/>
        </w:rPr>
        <w:tab/>
        <w:t xml:space="preserve">поставки Товара ненадлежащего качества с недостатками, которые не </w:t>
      </w:r>
      <w:r w:rsidR="00514285" w:rsidRPr="005A01D8">
        <w:rPr>
          <w:sz w:val="22"/>
          <w:szCs w:val="22"/>
        </w:rPr>
        <w:t xml:space="preserve">могут быть </w:t>
      </w:r>
      <w:r w:rsidRPr="005A01D8">
        <w:rPr>
          <w:sz w:val="22"/>
          <w:szCs w:val="22"/>
        </w:rPr>
        <w:t xml:space="preserve">устранены </w:t>
      </w:r>
      <w:r w:rsidR="0046063A" w:rsidRPr="005A01D8">
        <w:rPr>
          <w:sz w:val="22"/>
          <w:szCs w:val="22"/>
        </w:rPr>
        <w:t xml:space="preserve">Поставщиком </w:t>
      </w:r>
      <w:r w:rsidRPr="005A01D8">
        <w:rPr>
          <w:sz w:val="22"/>
          <w:szCs w:val="22"/>
        </w:rPr>
        <w:t>в течение 10 (десяти) календарных дней</w:t>
      </w:r>
      <w:r w:rsidR="00502263" w:rsidRPr="005A01D8">
        <w:rPr>
          <w:sz w:val="22"/>
          <w:szCs w:val="22"/>
        </w:rPr>
        <w:t xml:space="preserve"> с даты уведомления Покупателем о необходимости устранения таких недостатков</w:t>
      </w:r>
      <w:r w:rsidRPr="005A01D8">
        <w:rPr>
          <w:sz w:val="22"/>
          <w:szCs w:val="22"/>
        </w:rPr>
        <w:t>;</w:t>
      </w:r>
    </w:p>
    <w:p w:rsidR="00BF6D42" w:rsidRPr="005A01D8" w:rsidRDefault="00514285" w:rsidP="003B75FD">
      <w:pPr>
        <w:tabs>
          <w:tab w:val="left" w:pos="0"/>
          <w:tab w:val="left" w:pos="567"/>
          <w:tab w:val="left" w:pos="1134"/>
        </w:tabs>
        <w:autoSpaceDE w:val="0"/>
        <w:autoSpaceDN w:val="0"/>
        <w:adjustRightInd w:val="0"/>
        <w:ind w:firstLine="426"/>
        <w:jc w:val="both"/>
        <w:rPr>
          <w:sz w:val="22"/>
          <w:szCs w:val="22"/>
        </w:rPr>
      </w:pPr>
      <w:r w:rsidRPr="005A01D8">
        <w:rPr>
          <w:sz w:val="22"/>
          <w:szCs w:val="22"/>
        </w:rPr>
        <w:t>-  в иных случаях, предусмотренных законодательством Российской Федерации.</w:t>
      </w:r>
    </w:p>
    <w:p w:rsidR="00BF6D42" w:rsidRPr="005A01D8" w:rsidRDefault="00BF6D42" w:rsidP="00502A42">
      <w:pPr>
        <w:tabs>
          <w:tab w:val="left" w:pos="0"/>
          <w:tab w:val="left" w:pos="567"/>
          <w:tab w:val="left" w:pos="1134"/>
        </w:tabs>
        <w:autoSpaceDE w:val="0"/>
        <w:autoSpaceDN w:val="0"/>
        <w:adjustRightInd w:val="0"/>
        <w:ind w:firstLine="567"/>
        <w:jc w:val="both"/>
        <w:rPr>
          <w:sz w:val="22"/>
          <w:szCs w:val="22"/>
        </w:rPr>
      </w:pPr>
      <w:r w:rsidRPr="005A01D8">
        <w:rPr>
          <w:b/>
          <w:sz w:val="22"/>
          <w:szCs w:val="22"/>
        </w:rPr>
        <w:t>12.3.</w:t>
      </w:r>
      <w:r w:rsidRPr="005A01D8">
        <w:rPr>
          <w:sz w:val="22"/>
          <w:szCs w:val="22"/>
        </w:rPr>
        <w:t xml:space="preserve"> </w:t>
      </w:r>
      <w:bookmarkStart w:id="3" w:name="p918"/>
      <w:bookmarkEnd w:id="3"/>
      <w:r w:rsidR="008C7216" w:rsidRPr="005A01D8">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5A01D8">
        <w:rPr>
          <w:sz w:val="22"/>
          <w:szCs w:val="22"/>
        </w:rPr>
        <w:t xml:space="preserve"> Датой расторжения будет являться дата, указанная в уведомлении. </w:t>
      </w:r>
    </w:p>
    <w:p w:rsidR="008C7216" w:rsidRPr="005A01D8" w:rsidRDefault="00BF6D42" w:rsidP="00502A42">
      <w:pPr>
        <w:tabs>
          <w:tab w:val="left" w:pos="0"/>
          <w:tab w:val="left" w:pos="567"/>
          <w:tab w:val="left" w:pos="1134"/>
        </w:tabs>
        <w:autoSpaceDE w:val="0"/>
        <w:autoSpaceDN w:val="0"/>
        <w:adjustRightInd w:val="0"/>
        <w:ind w:firstLine="567"/>
        <w:jc w:val="both"/>
        <w:rPr>
          <w:sz w:val="22"/>
          <w:szCs w:val="22"/>
        </w:rPr>
      </w:pPr>
      <w:r w:rsidRPr="005A01D8">
        <w:rPr>
          <w:b/>
          <w:sz w:val="22"/>
          <w:szCs w:val="22"/>
        </w:rPr>
        <w:t>12.4.</w:t>
      </w:r>
      <w:r w:rsidRPr="005A01D8">
        <w:rPr>
          <w:sz w:val="22"/>
          <w:szCs w:val="22"/>
        </w:rPr>
        <w:t xml:space="preserve"> </w:t>
      </w:r>
      <w:r w:rsidR="008C7216" w:rsidRPr="005A01D8">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A01D8" w:rsidRDefault="00BF6D42" w:rsidP="00BF6D42">
      <w:pPr>
        <w:tabs>
          <w:tab w:val="left" w:pos="567"/>
          <w:tab w:val="left" w:pos="993"/>
          <w:tab w:val="left" w:pos="1134"/>
        </w:tabs>
        <w:autoSpaceDE w:val="0"/>
        <w:autoSpaceDN w:val="0"/>
        <w:adjustRightInd w:val="0"/>
        <w:ind w:firstLine="567"/>
        <w:jc w:val="both"/>
        <w:rPr>
          <w:sz w:val="22"/>
          <w:szCs w:val="22"/>
        </w:rPr>
      </w:pPr>
      <w:r w:rsidRPr="005A01D8">
        <w:rPr>
          <w:b/>
          <w:sz w:val="22"/>
          <w:szCs w:val="22"/>
        </w:rPr>
        <w:t>12.5.</w:t>
      </w:r>
      <w:r w:rsidRPr="005A01D8">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Default="00BF6D42" w:rsidP="00502A42">
      <w:pPr>
        <w:tabs>
          <w:tab w:val="left" w:pos="0"/>
          <w:tab w:val="left" w:pos="567"/>
          <w:tab w:val="left" w:pos="1134"/>
        </w:tabs>
        <w:autoSpaceDE w:val="0"/>
        <w:autoSpaceDN w:val="0"/>
        <w:adjustRightInd w:val="0"/>
        <w:ind w:firstLine="567"/>
        <w:jc w:val="both"/>
        <w:rPr>
          <w:sz w:val="22"/>
          <w:szCs w:val="22"/>
        </w:rPr>
      </w:pPr>
    </w:p>
    <w:p w:rsidR="00327997" w:rsidRPr="005A01D8" w:rsidRDefault="00327997" w:rsidP="00327997">
      <w:pPr>
        <w:pStyle w:val="af7"/>
        <w:widowControl w:val="0"/>
        <w:numPr>
          <w:ilvl w:val="0"/>
          <w:numId w:val="4"/>
        </w:numPr>
        <w:tabs>
          <w:tab w:val="left" w:pos="1134"/>
        </w:tabs>
        <w:autoSpaceDE w:val="0"/>
        <w:autoSpaceDN w:val="0"/>
        <w:adjustRightInd w:val="0"/>
        <w:jc w:val="center"/>
        <w:rPr>
          <w:b/>
          <w:color w:val="000000" w:themeColor="text1"/>
          <w:sz w:val="22"/>
          <w:szCs w:val="22"/>
        </w:rPr>
      </w:pPr>
      <w:r w:rsidRPr="005A01D8">
        <w:rPr>
          <w:b/>
          <w:color w:val="000000" w:themeColor="text1"/>
          <w:sz w:val="22"/>
          <w:szCs w:val="22"/>
        </w:rPr>
        <w:t>АНТИКОРРУПЦИОННАЯ ОГОВОРКА.</w:t>
      </w:r>
    </w:p>
    <w:p w:rsidR="00327997" w:rsidRPr="005A01D8" w:rsidRDefault="00327997" w:rsidP="00327997">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w:t>
      </w:r>
      <w:r>
        <w:rPr>
          <w:b/>
          <w:color w:val="000000" w:themeColor="text1"/>
          <w:sz w:val="22"/>
          <w:szCs w:val="22"/>
        </w:rPr>
        <w:t>3</w:t>
      </w:r>
      <w:r w:rsidRPr="005A01D8">
        <w:rPr>
          <w:b/>
          <w:color w:val="000000" w:themeColor="text1"/>
          <w:sz w:val="22"/>
          <w:szCs w:val="22"/>
        </w:rPr>
        <w:t>.1.</w:t>
      </w:r>
      <w:r w:rsidRPr="005A01D8">
        <w:rPr>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327997" w:rsidRPr="005A01D8" w:rsidRDefault="00327997" w:rsidP="00327997">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w:t>
      </w:r>
      <w:r>
        <w:rPr>
          <w:b/>
          <w:color w:val="000000" w:themeColor="text1"/>
          <w:sz w:val="22"/>
          <w:szCs w:val="22"/>
        </w:rPr>
        <w:t>3</w:t>
      </w:r>
      <w:r w:rsidRPr="005A01D8">
        <w:rPr>
          <w:b/>
          <w:color w:val="000000" w:themeColor="text1"/>
          <w:sz w:val="22"/>
          <w:szCs w:val="22"/>
        </w:rPr>
        <w:t>.2.</w:t>
      </w:r>
      <w:r w:rsidRPr="005A01D8">
        <w:rPr>
          <w:color w:val="000000" w:themeColor="text1"/>
          <w:sz w:val="22"/>
          <w:szCs w:val="22"/>
        </w:rPr>
        <w:tab/>
        <w:t>Поставщик гарантирует, что:</w:t>
      </w:r>
    </w:p>
    <w:p w:rsidR="00327997" w:rsidRPr="005A01D8" w:rsidRDefault="00327997" w:rsidP="00327997">
      <w:pPr>
        <w:widowControl w:val="0"/>
        <w:tabs>
          <w:tab w:val="left" w:pos="1134"/>
        </w:tabs>
        <w:autoSpaceDE w:val="0"/>
        <w:autoSpaceDN w:val="0"/>
        <w:adjustRightInd w:val="0"/>
        <w:ind w:firstLine="567"/>
        <w:jc w:val="both"/>
        <w:rPr>
          <w:color w:val="000000" w:themeColor="text1"/>
          <w:sz w:val="22"/>
          <w:szCs w:val="22"/>
        </w:rPr>
      </w:pPr>
      <w:r w:rsidRPr="005A01D8">
        <w:rPr>
          <w:color w:val="000000" w:themeColor="text1"/>
          <w:sz w:val="22"/>
          <w:szCs w:val="22"/>
        </w:rPr>
        <w:t>1</w:t>
      </w:r>
      <w:r>
        <w:rPr>
          <w:color w:val="000000" w:themeColor="text1"/>
          <w:sz w:val="22"/>
          <w:szCs w:val="22"/>
        </w:rPr>
        <w:t>3</w:t>
      </w:r>
      <w:r w:rsidRPr="005A01D8">
        <w:rPr>
          <w:color w:val="000000" w:themeColor="text1"/>
          <w:sz w:val="22"/>
          <w:szCs w:val="22"/>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327997" w:rsidRPr="005A01D8" w:rsidRDefault="00327997" w:rsidP="00327997">
      <w:pPr>
        <w:widowControl w:val="0"/>
        <w:tabs>
          <w:tab w:val="left" w:pos="1134"/>
        </w:tabs>
        <w:autoSpaceDE w:val="0"/>
        <w:autoSpaceDN w:val="0"/>
        <w:adjustRightInd w:val="0"/>
        <w:ind w:firstLine="567"/>
        <w:jc w:val="both"/>
        <w:rPr>
          <w:color w:val="000000" w:themeColor="text1"/>
          <w:sz w:val="22"/>
          <w:szCs w:val="22"/>
        </w:rPr>
      </w:pPr>
      <w:r w:rsidRPr="005A01D8">
        <w:rPr>
          <w:color w:val="000000" w:themeColor="text1"/>
          <w:sz w:val="22"/>
          <w:szCs w:val="22"/>
        </w:rPr>
        <w:t>1</w:t>
      </w:r>
      <w:r>
        <w:rPr>
          <w:color w:val="000000" w:themeColor="text1"/>
          <w:sz w:val="22"/>
          <w:szCs w:val="22"/>
        </w:rPr>
        <w:t>3</w:t>
      </w:r>
      <w:r w:rsidRPr="005A01D8">
        <w:rPr>
          <w:color w:val="000000" w:themeColor="text1"/>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327997" w:rsidRPr="005A01D8" w:rsidRDefault="00327997" w:rsidP="00327997">
      <w:pPr>
        <w:widowControl w:val="0"/>
        <w:tabs>
          <w:tab w:val="left" w:pos="1134"/>
        </w:tabs>
        <w:autoSpaceDE w:val="0"/>
        <w:autoSpaceDN w:val="0"/>
        <w:adjustRightInd w:val="0"/>
        <w:ind w:firstLine="567"/>
        <w:jc w:val="both"/>
        <w:rPr>
          <w:color w:val="000000" w:themeColor="text1"/>
          <w:sz w:val="22"/>
          <w:szCs w:val="22"/>
        </w:rPr>
      </w:pPr>
      <w:r w:rsidRPr="005A01D8">
        <w:rPr>
          <w:color w:val="000000" w:themeColor="text1"/>
          <w:sz w:val="22"/>
          <w:szCs w:val="22"/>
        </w:rPr>
        <w:t>1</w:t>
      </w:r>
      <w:r>
        <w:rPr>
          <w:color w:val="000000" w:themeColor="text1"/>
          <w:sz w:val="22"/>
          <w:szCs w:val="22"/>
        </w:rPr>
        <w:t>3</w:t>
      </w:r>
      <w:r w:rsidRPr="005A01D8">
        <w:rPr>
          <w:color w:val="000000" w:themeColor="text1"/>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327997" w:rsidRPr="005A01D8" w:rsidRDefault="00327997" w:rsidP="00327997">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w:t>
      </w:r>
      <w:r>
        <w:rPr>
          <w:b/>
          <w:color w:val="000000" w:themeColor="text1"/>
          <w:sz w:val="22"/>
          <w:szCs w:val="22"/>
        </w:rPr>
        <w:t>3</w:t>
      </w:r>
      <w:r w:rsidRPr="005A01D8">
        <w:rPr>
          <w:b/>
          <w:color w:val="000000" w:themeColor="text1"/>
          <w:sz w:val="22"/>
          <w:szCs w:val="22"/>
        </w:rPr>
        <w:t>.3.</w:t>
      </w:r>
      <w:r w:rsidRPr="005A01D8">
        <w:rPr>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327997" w:rsidRPr="005A01D8" w:rsidRDefault="00327997" w:rsidP="00327997">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w:t>
      </w:r>
      <w:r>
        <w:rPr>
          <w:b/>
          <w:color w:val="000000" w:themeColor="text1"/>
          <w:sz w:val="22"/>
          <w:szCs w:val="22"/>
        </w:rPr>
        <w:t>3</w:t>
      </w:r>
      <w:r w:rsidRPr="005A01D8">
        <w:rPr>
          <w:b/>
          <w:color w:val="000000" w:themeColor="text1"/>
          <w:sz w:val="22"/>
          <w:szCs w:val="22"/>
        </w:rPr>
        <w:t>.4.</w:t>
      </w:r>
      <w:r w:rsidRPr="005A01D8">
        <w:rPr>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r w:rsidRPr="005A01D8">
        <w:rPr>
          <w:color w:val="000000" w:themeColor="text1"/>
          <w:sz w:val="22"/>
          <w:szCs w:val="22"/>
          <w:lang w:val="en-US"/>
        </w:rPr>
        <w:t>doverie</w:t>
      </w:r>
      <w:r w:rsidRPr="005A01D8">
        <w:rPr>
          <w:color w:val="000000" w:themeColor="text1"/>
          <w:sz w:val="22"/>
          <w:szCs w:val="22"/>
        </w:rPr>
        <w:t>@</w:t>
      </w:r>
      <w:r w:rsidRPr="005A01D8">
        <w:rPr>
          <w:color w:val="000000" w:themeColor="text1"/>
          <w:sz w:val="22"/>
          <w:szCs w:val="22"/>
          <w:lang w:val="en-US"/>
        </w:rPr>
        <w:t>kpresort</w:t>
      </w:r>
      <w:r w:rsidRPr="005A01D8">
        <w:rPr>
          <w:color w:val="000000" w:themeColor="text1"/>
          <w:sz w:val="22"/>
          <w:szCs w:val="22"/>
        </w:rPr>
        <w:t>.</w:t>
      </w:r>
      <w:r w:rsidRPr="005A01D8">
        <w:rPr>
          <w:color w:val="000000" w:themeColor="text1"/>
          <w:sz w:val="22"/>
          <w:szCs w:val="22"/>
          <w:lang w:val="en-US"/>
        </w:rPr>
        <w:t>ru</w:t>
      </w:r>
      <w:r w:rsidRPr="005A01D8">
        <w:rPr>
          <w:color w:val="000000" w:themeColor="text1"/>
          <w:sz w:val="22"/>
          <w:szCs w:val="22"/>
        </w:rPr>
        <w:t xml:space="preserve"> </w:t>
      </w:r>
    </w:p>
    <w:p w:rsidR="00327997" w:rsidRDefault="00327997" w:rsidP="00327997">
      <w:pPr>
        <w:tabs>
          <w:tab w:val="left" w:pos="0"/>
          <w:tab w:val="left" w:pos="567"/>
          <w:tab w:val="left" w:pos="1134"/>
        </w:tabs>
        <w:autoSpaceDE w:val="0"/>
        <w:autoSpaceDN w:val="0"/>
        <w:adjustRightInd w:val="0"/>
        <w:ind w:firstLine="567"/>
        <w:jc w:val="both"/>
        <w:rPr>
          <w:sz w:val="22"/>
          <w:szCs w:val="22"/>
        </w:rPr>
      </w:pPr>
      <w:r w:rsidRPr="005A01D8">
        <w:rPr>
          <w:b/>
          <w:color w:val="000000" w:themeColor="text1"/>
          <w:sz w:val="22"/>
          <w:szCs w:val="22"/>
        </w:rPr>
        <w:t>1</w:t>
      </w:r>
      <w:r>
        <w:rPr>
          <w:b/>
          <w:color w:val="000000" w:themeColor="text1"/>
          <w:sz w:val="22"/>
          <w:szCs w:val="22"/>
        </w:rPr>
        <w:t>3</w:t>
      </w:r>
      <w:r w:rsidRPr="005A01D8">
        <w:rPr>
          <w:b/>
          <w:color w:val="000000" w:themeColor="text1"/>
          <w:sz w:val="22"/>
          <w:szCs w:val="22"/>
        </w:rPr>
        <w:t>.5.</w:t>
      </w:r>
      <w:r w:rsidRPr="005A01D8">
        <w:rPr>
          <w:color w:val="000000" w:themeColor="text1"/>
          <w:sz w:val="22"/>
          <w:szCs w:val="22"/>
        </w:rPr>
        <w:tab/>
        <w:t xml:space="preserve">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w:t>
      </w:r>
      <w:r w:rsidRPr="005A01D8">
        <w:rPr>
          <w:color w:val="000000" w:themeColor="text1"/>
          <w:sz w:val="22"/>
          <w:szCs w:val="22"/>
        </w:rPr>
        <w:lastRenderedPageBreak/>
        <w:t>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327997" w:rsidRPr="005A01D8" w:rsidRDefault="00327997" w:rsidP="00502A42">
      <w:pPr>
        <w:tabs>
          <w:tab w:val="left" w:pos="0"/>
          <w:tab w:val="left" w:pos="567"/>
          <w:tab w:val="left" w:pos="1134"/>
        </w:tabs>
        <w:autoSpaceDE w:val="0"/>
        <w:autoSpaceDN w:val="0"/>
        <w:adjustRightInd w:val="0"/>
        <w:ind w:firstLine="567"/>
        <w:jc w:val="both"/>
        <w:rPr>
          <w:sz w:val="22"/>
          <w:szCs w:val="22"/>
        </w:rPr>
      </w:pPr>
    </w:p>
    <w:p w:rsidR="008C7216" w:rsidRPr="00327997" w:rsidRDefault="008C7216" w:rsidP="00327997">
      <w:pPr>
        <w:pStyle w:val="af7"/>
        <w:widowControl w:val="0"/>
        <w:numPr>
          <w:ilvl w:val="0"/>
          <w:numId w:val="4"/>
        </w:numPr>
        <w:tabs>
          <w:tab w:val="left" w:pos="426"/>
          <w:tab w:val="left" w:pos="1134"/>
        </w:tabs>
        <w:autoSpaceDE w:val="0"/>
        <w:autoSpaceDN w:val="0"/>
        <w:adjustRightInd w:val="0"/>
        <w:jc w:val="center"/>
        <w:rPr>
          <w:b/>
          <w:sz w:val="22"/>
          <w:szCs w:val="22"/>
        </w:rPr>
      </w:pPr>
      <w:r w:rsidRPr="00327997">
        <w:rPr>
          <w:b/>
          <w:sz w:val="22"/>
          <w:szCs w:val="22"/>
        </w:rPr>
        <w:t>ПРОЧИЕ УСЛОВИЯ</w:t>
      </w:r>
    </w:p>
    <w:p w:rsidR="00500FCB" w:rsidRPr="00327997" w:rsidRDefault="00500FCB" w:rsidP="00327997">
      <w:pPr>
        <w:pStyle w:val="af7"/>
        <w:numPr>
          <w:ilvl w:val="1"/>
          <w:numId w:val="440"/>
        </w:numPr>
        <w:tabs>
          <w:tab w:val="left" w:pos="0"/>
          <w:tab w:val="left" w:pos="851"/>
          <w:tab w:val="left" w:pos="993"/>
          <w:tab w:val="left" w:pos="1134"/>
        </w:tabs>
        <w:suppressAutoHyphens/>
        <w:ind w:left="0" w:firstLine="567"/>
        <w:jc w:val="both"/>
        <w:rPr>
          <w:sz w:val="22"/>
          <w:szCs w:val="22"/>
        </w:rPr>
      </w:pPr>
      <w:r w:rsidRPr="00327997">
        <w:rPr>
          <w:sz w:val="22"/>
          <w:szCs w:val="22"/>
        </w:rPr>
        <w:t xml:space="preserve">Во всем, не предусмотренном Договором, Стороны руководствуются действующим законодательством </w:t>
      </w:r>
      <w:r w:rsidR="00D20227" w:rsidRPr="00327997">
        <w:rPr>
          <w:color w:val="000000" w:themeColor="text1"/>
          <w:sz w:val="22"/>
          <w:szCs w:val="22"/>
        </w:rPr>
        <w:t>Российской Федерации</w:t>
      </w:r>
      <w:r w:rsidRPr="00327997">
        <w:rPr>
          <w:sz w:val="22"/>
          <w:szCs w:val="22"/>
        </w:rPr>
        <w:t>.</w:t>
      </w:r>
    </w:p>
    <w:p w:rsidR="008C7216" w:rsidRPr="005A01D8" w:rsidRDefault="00500FCB" w:rsidP="00327997">
      <w:pPr>
        <w:numPr>
          <w:ilvl w:val="1"/>
          <w:numId w:val="440"/>
        </w:numPr>
        <w:tabs>
          <w:tab w:val="left" w:pos="567"/>
          <w:tab w:val="left" w:pos="851"/>
          <w:tab w:val="left" w:pos="993"/>
          <w:tab w:val="left" w:pos="1134"/>
        </w:tabs>
        <w:suppressAutoHyphens/>
        <w:ind w:left="0" w:firstLine="567"/>
        <w:jc w:val="both"/>
        <w:rPr>
          <w:sz w:val="22"/>
          <w:szCs w:val="22"/>
        </w:rPr>
      </w:pPr>
      <w:r w:rsidRPr="005A01D8">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5A01D8" w:rsidRDefault="0083584C" w:rsidP="00327997">
      <w:pPr>
        <w:numPr>
          <w:ilvl w:val="1"/>
          <w:numId w:val="440"/>
        </w:numPr>
        <w:tabs>
          <w:tab w:val="left" w:pos="567"/>
          <w:tab w:val="left" w:pos="851"/>
          <w:tab w:val="left" w:pos="993"/>
          <w:tab w:val="left" w:pos="1134"/>
        </w:tabs>
        <w:suppressAutoHyphens/>
        <w:ind w:left="0" w:firstLine="567"/>
        <w:jc w:val="both"/>
        <w:rPr>
          <w:color w:val="000000" w:themeColor="text1"/>
          <w:sz w:val="22"/>
          <w:szCs w:val="22"/>
        </w:rPr>
      </w:pPr>
      <w:r w:rsidRPr="005A01D8">
        <w:rPr>
          <w:sz w:val="22"/>
          <w:szCs w:val="22"/>
        </w:rPr>
        <w:t>В случае изменения места нахождения, наименования или банковских реквизитов</w:t>
      </w:r>
      <w:r w:rsidR="00D20227" w:rsidRPr="005A01D8">
        <w:rPr>
          <w:sz w:val="22"/>
          <w:szCs w:val="22"/>
        </w:rPr>
        <w:t>,</w:t>
      </w:r>
      <w:r w:rsidRPr="005A01D8">
        <w:rPr>
          <w:sz w:val="22"/>
          <w:szCs w:val="22"/>
        </w:rPr>
        <w:t xml:space="preserve"> </w:t>
      </w:r>
      <w:r w:rsidR="00D20227" w:rsidRPr="005A01D8">
        <w:rPr>
          <w:sz w:val="22"/>
          <w:szCs w:val="22"/>
        </w:rPr>
        <w:t>адреса электронной почты</w:t>
      </w:r>
      <w:r w:rsidR="00F64F5C" w:rsidRPr="005A01D8">
        <w:rPr>
          <w:sz w:val="22"/>
          <w:szCs w:val="22"/>
        </w:rPr>
        <w:t>, организационно-правовой формы</w:t>
      </w:r>
      <w:r w:rsidR="00D20227" w:rsidRPr="005A01D8">
        <w:rPr>
          <w:color w:val="000000" w:themeColor="text1"/>
          <w:sz w:val="22"/>
          <w:szCs w:val="22"/>
        </w:rPr>
        <w:t xml:space="preserve"> </w:t>
      </w:r>
      <w:r w:rsidRPr="005A01D8">
        <w:rPr>
          <w:sz w:val="22"/>
          <w:szCs w:val="22"/>
        </w:rPr>
        <w:t>в течение действия настоящего Договора Стороны обязаны в трехдневный срок уведомить об этом друг друга.</w:t>
      </w:r>
      <w:r w:rsidR="00D20227" w:rsidRPr="005A01D8">
        <w:rPr>
          <w:sz w:val="22"/>
          <w:szCs w:val="22"/>
        </w:rPr>
        <w:t xml:space="preserve"> 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A01D8">
        <w:rPr>
          <w:color w:val="000000" w:themeColor="text1"/>
          <w:sz w:val="22"/>
          <w:szCs w:val="22"/>
        </w:rPr>
        <w:t>.</w:t>
      </w:r>
    </w:p>
    <w:p w:rsidR="006E6D8E" w:rsidRPr="005A01D8" w:rsidRDefault="006E6D8E" w:rsidP="00327997">
      <w:pPr>
        <w:numPr>
          <w:ilvl w:val="1"/>
          <w:numId w:val="440"/>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4" w:history="1">
        <w:r w:rsidR="00880BE9" w:rsidRPr="005A01D8">
          <w:rPr>
            <w:rStyle w:val="afa"/>
            <w:sz w:val="22"/>
            <w:szCs w:val="22"/>
          </w:rPr>
          <w:t>____________</w:t>
        </w:r>
      </w:hyperlink>
      <w:r w:rsidRPr="005A01D8">
        <w:rPr>
          <w:sz w:val="22"/>
          <w:szCs w:val="22"/>
        </w:rPr>
        <w:t xml:space="preserve">, Покупатель </w:t>
      </w:r>
      <w:r w:rsidR="00B507AD">
        <w:rPr>
          <w:color w:val="0563C1" w:themeColor="hyperlink"/>
          <w:sz w:val="22"/>
          <w:szCs w:val="22"/>
          <w:u w:val="single"/>
        </w:rPr>
        <w:t>_____________________________</w:t>
      </w:r>
      <w:r w:rsidRPr="005A01D8">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A01D8" w:rsidRDefault="006E6D8E" w:rsidP="00327997">
      <w:pPr>
        <w:numPr>
          <w:ilvl w:val="1"/>
          <w:numId w:val="440"/>
        </w:numPr>
        <w:tabs>
          <w:tab w:val="left" w:pos="567"/>
          <w:tab w:val="left" w:pos="851"/>
          <w:tab w:val="left" w:pos="993"/>
          <w:tab w:val="left" w:pos="1134"/>
        </w:tabs>
        <w:suppressAutoHyphens/>
        <w:ind w:left="0" w:firstLine="567"/>
        <w:jc w:val="both"/>
        <w:rPr>
          <w:color w:val="000000" w:themeColor="text1"/>
          <w:sz w:val="22"/>
          <w:szCs w:val="22"/>
        </w:rPr>
      </w:pPr>
      <w:r w:rsidRPr="005A01D8">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5A01D8">
        <w:rPr>
          <w:sz w:val="22"/>
          <w:szCs w:val="22"/>
        </w:rPr>
        <w:t xml:space="preserve"> </w:t>
      </w:r>
      <w:r w:rsidR="00D20227" w:rsidRPr="005A01D8">
        <w:rPr>
          <w:color w:val="000000" w:themeColor="text1"/>
          <w:sz w:val="22"/>
          <w:szCs w:val="22"/>
        </w:rPr>
        <w:t>по адресам, указанным в Договоре</w:t>
      </w:r>
      <w:r w:rsidRPr="005A01D8">
        <w:rPr>
          <w:sz w:val="22"/>
          <w:szCs w:val="22"/>
        </w:rPr>
        <w:t>.</w:t>
      </w:r>
    </w:p>
    <w:p w:rsidR="006E6D8E" w:rsidRPr="005A01D8" w:rsidRDefault="006E6D8E" w:rsidP="00327997">
      <w:pPr>
        <w:pStyle w:val="af7"/>
        <w:numPr>
          <w:ilvl w:val="2"/>
          <w:numId w:val="440"/>
        </w:numPr>
        <w:tabs>
          <w:tab w:val="left" w:pos="567"/>
          <w:tab w:val="left" w:pos="851"/>
        </w:tabs>
        <w:suppressAutoHyphens/>
        <w:ind w:left="0" w:firstLine="567"/>
        <w:jc w:val="both"/>
        <w:rPr>
          <w:sz w:val="22"/>
          <w:szCs w:val="22"/>
        </w:rPr>
      </w:pPr>
      <w:r w:rsidRPr="005A01D8">
        <w:rPr>
          <w:sz w:val="22"/>
          <w:szCs w:val="22"/>
        </w:rPr>
        <w:t>Переписка по электронной почте,</w:t>
      </w:r>
      <w:r w:rsidR="00F64F5C" w:rsidRPr="005A01D8">
        <w:rPr>
          <w:sz w:val="22"/>
          <w:szCs w:val="22"/>
        </w:rPr>
        <w:t xml:space="preserve"> которая ведется во исполнение </w:t>
      </w:r>
      <w:r w:rsidRPr="005A01D8">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sidRPr="005A01D8">
        <w:rPr>
          <w:sz w:val="22"/>
          <w:szCs w:val="22"/>
        </w:rPr>
        <w:t>ии и отправлены</w:t>
      </w:r>
      <w:r w:rsidRPr="005A01D8">
        <w:rPr>
          <w:sz w:val="22"/>
          <w:szCs w:val="22"/>
        </w:rPr>
        <w:t xml:space="preserve"> с/на эл. адрес Стороны, указанный в Договоре.</w:t>
      </w:r>
    </w:p>
    <w:p w:rsidR="006E6D8E" w:rsidRPr="005A01D8" w:rsidRDefault="006E6D8E" w:rsidP="00327997">
      <w:pPr>
        <w:pStyle w:val="af7"/>
        <w:numPr>
          <w:ilvl w:val="2"/>
          <w:numId w:val="440"/>
        </w:numPr>
        <w:tabs>
          <w:tab w:val="left" w:pos="567"/>
          <w:tab w:val="left" w:pos="851"/>
        </w:tabs>
        <w:suppressAutoHyphens/>
        <w:ind w:left="0" w:firstLine="567"/>
        <w:jc w:val="both"/>
        <w:rPr>
          <w:sz w:val="22"/>
          <w:szCs w:val="22"/>
        </w:rPr>
      </w:pPr>
      <w:r w:rsidRPr="005A01D8">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5A01D8" w:rsidRDefault="006E6D8E" w:rsidP="00327997">
      <w:pPr>
        <w:pStyle w:val="af7"/>
        <w:numPr>
          <w:ilvl w:val="2"/>
          <w:numId w:val="440"/>
        </w:numPr>
        <w:tabs>
          <w:tab w:val="left" w:pos="567"/>
          <w:tab w:val="left" w:pos="851"/>
        </w:tabs>
        <w:suppressAutoHyphens/>
        <w:ind w:left="0" w:firstLine="567"/>
        <w:jc w:val="both"/>
        <w:rPr>
          <w:sz w:val="22"/>
          <w:szCs w:val="22"/>
        </w:rPr>
      </w:pPr>
      <w:r w:rsidRPr="005A01D8">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5A01D8" w:rsidRDefault="006E6D8E" w:rsidP="00327997">
      <w:pPr>
        <w:numPr>
          <w:ilvl w:val="1"/>
          <w:numId w:val="440"/>
        </w:numPr>
        <w:tabs>
          <w:tab w:val="left" w:pos="567"/>
          <w:tab w:val="left" w:pos="851"/>
          <w:tab w:val="left" w:pos="993"/>
          <w:tab w:val="left" w:pos="1134"/>
        </w:tabs>
        <w:suppressAutoHyphens/>
        <w:ind w:left="0" w:firstLine="567"/>
        <w:jc w:val="both"/>
        <w:rPr>
          <w:sz w:val="22"/>
          <w:szCs w:val="22"/>
        </w:rPr>
      </w:pPr>
      <w:r w:rsidRPr="005A01D8">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5A01D8">
        <w:rPr>
          <w:sz w:val="22"/>
          <w:szCs w:val="22"/>
        </w:rPr>
        <w:t>.</w:t>
      </w:r>
    </w:p>
    <w:p w:rsidR="00D20227" w:rsidRPr="005A01D8" w:rsidRDefault="00D20227" w:rsidP="00327997">
      <w:pPr>
        <w:pStyle w:val="a5"/>
        <w:numPr>
          <w:ilvl w:val="1"/>
          <w:numId w:val="440"/>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A01D8" w:rsidRDefault="00D20227" w:rsidP="00327997">
      <w:pPr>
        <w:pStyle w:val="a5"/>
        <w:numPr>
          <w:ilvl w:val="1"/>
          <w:numId w:val="440"/>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sz w:val="22"/>
          <w:szCs w:val="22"/>
        </w:rPr>
        <w:t>Недействительность каких-либо положений настоящего Договора не влечет недействительности прочих его частей.</w:t>
      </w:r>
    </w:p>
    <w:p w:rsidR="00D20227" w:rsidRPr="005A01D8" w:rsidRDefault="00D20227" w:rsidP="00327997">
      <w:pPr>
        <w:pStyle w:val="a5"/>
        <w:numPr>
          <w:ilvl w:val="1"/>
          <w:numId w:val="440"/>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color w:val="000000" w:themeColor="text1"/>
          <w:sz w:val="22"/>
          <w:szCs w:val="22"/>
        </w:rPr>
        <w:t>Поставщик не вправе уступать свои права и обя</w:t>
      </w:r>
      <w:r w:rsidR="00F64F5C" w:rsidRPr="005A01D8">
        <w:rPr>
          <w:color w:val="000000" w:themeColor="text1"/>
          <w:sz w:val="22"/>
          <w:szCs w:val="22"/>
        </w:rPr>
        <w:t>зательства по Договору третьему</w:t>
      </w:r>
      <w:r w:rsidRPr="005A01D8">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sidRPr="005A01D8">
        <w:rPr>
          <w:color w:val="000000" w:themeColor="text1"/>
          <w:sz w:val="22"/>
          <w:szCs w:val="22"/>
        </w:rPr>
        <w:t>устойки в размере 30% (тридцать</w:t>
      </w:r>
      <w:r w:rsidRPr="005A01D8">
        <w:rPr>
          <w:color w:val="000000" w:themeColor="text1"/>
          <w:sz w:val="22"/>
          <w:szCs w:val="22"/>
        </w:rPr>
        <w:t xml:space="preserve"> процентов) от цены Договора.</w:t>
      </w:r>
    </w:p>
    <w:p w:rsidR="006E6D8E" w:rsidRPr="005A01D8" w:rsidRDefault="006E6D8E" w:rsidP="00327997">
      <w:pPr>
        <w:numPr>
          <w:ilvl w:val="1"/>
          <w:numId w:val="440"/>
        </w:numPr>
        <w:tabs>
          <w:tab w:val="left" w:pos="567"/>
          <w:tab w:val="left" w:pos="851"/>
          <w:tab w:val="left" w:pos="993"/>
          <w:tab w:val="left" w:pos="1134"/>
        </w:tabs>
        <w:suppressAutoHyphens/>
        <w:ind w:left="0" w:firstLine="567"/>
        <w:jc w:val="both"/>
        <w:rPr>
          <w:sz w:val="22"/>
          <w:szCs w:val="22"/>
        </w:rPr>
      </w:pPr>
      <w:r w:rsidRPr="005A01D8">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5A01D8" w:rsidRDefault="006E6D8E" w:rsidP="00327997">
      <w:pPr>
        <w:numPr>
          <w:ilvl w:val="1"/>
          <w:numId w:val="440"/>
        </w:numPr>
        <w:tabs>
          <w:tab w:val="left" w:pos="567"/>
          <w:tab w:val="left" w:pos="851"/>
          <w:tab w:val="left" w:pos="993"/>
          <w:tab w:val="left" w:pos="1134"/>
        </w:tabs>
        <w:suppressAutoHyphens/>
        <w:ind w:left="0" w:firstLine="567"/>
        <w:jc w:val="both"/>
        <w:rPr>
          <w:sz w:val="22"/>
          <w:szCs w:val="22"/>
        </w:rPr>
      </w:pPr>
      <w:r w:rsidRPr="005A01D8">
        <w:rPr>
          <w:sz w:val="22"/>
          <w:szCs w:val="22"/>
        </w:rPr>
        <w:t>К настоящему Договору прилагаются и являются его неотъемлемой частью:</w:t>
      </w:r>
    </w:p>
    <w:p w:rsidR="008C7216" w:rsidRPr="005A01D8" w:rsidRDefault="00500FCB" w:rsidP="00DC45BD">
      <w:pPr>
        <w:widowControl w:val="0"/>
        <w:tabs>
          <w:tab w:val="left" w:pos="1134"/>
        </w:tabs>
        <w:autoSpaceDE w:val="0"/>
        <w:autoSpaceDN w:val="0"/>
        <w:adjustRightInd w:val="0"/>
        <w:ind w:firstLine="567"/>
        <w:jc w:val="both"/>
        <w:rPr>
          <w:sz w:val="22"/>
          <w:szCs w:val="22"/>
        </w:rPr>
      </w:pPr>
      <w:r w:rsidRPr="005A01D8">
        <w:rPr>
          <w:sz w:val="22"/>
          <w:szCs w:val="22"/>
        </w:rPr>
        <w:t xml:space="preserve">Приложение №1 - </w:t>
      </w:r>
      <w:r w:rsidR="008C7216" w:rsidRPr="005A01D8">
        <w:rPr>
          <w:sz w:val="22"/>
          <w:szCs w:val="22"/>
        </w:rPr>
        <w:t>Спецификация</w:t>
      </w:r>
      <w:r w:rsidR="000F3AEE" w:rsidRPr="005A01D8">
        <w:rPr>
          <w:sz w:val="22"/>
          <w:szCs w:val="22"/>
        </w:rPr>
        <w:t>.</w:t>
      </w:r>
    </w:p>
    <w:p w:rsidR="00DD28CB" w:rsidRPr="005A01D8" w:rsidRDefault="00DD28CB" w:rsidP="00DC45BD">
      <w:pPr>
        <w:widowControl w:val="0"/>
        <w:tabs>
          <w:tab w:val="left" w:pos="1134"/>
        </w:tabs>
        <w:autoSpaceDE w:val="0"/>
        <w:autoSpaceDN w:val="0"/>
        <w:adjustRightInd w:val="0"/>
        <w:ind w:firstLine="567"/>
        <w:jc w:val="both"/>
        <w:rPr>
          <w:sz w:val="22"/>
          <w:szCs w:val="22"/>
        </w:rPr>
      </w:pPr>
      <w:r w:rsidRPr="005A01D8">
        <w:rPr>
          <w:sz w:val="22"/>
          <w:szCs w:val="22"/>
        </w:rPr>
        <w:lastRenderedPageBreak/>
        <w:t xml:space="preserve">Приложение №2 </w:t>
      </w:r>
      <w:r w:rsidR="005B469A" w:rsidRPr="005A01D8">
        <w:rPr>
          <w:sz w:val="22"/>
          <w:szCs w:val="22"/>
        </w:rPr>
        <w:t>-</w:t>
      </w:r>
      <w:r w:rsidRPr="005A01D8">
        <w:rPr>
          <w:sz w:val="22"/>
          <w:szCs w:val="22"/>
        </w:rPr>
        <w:t xml:space="preserve"> Заявка (ФОРМА).</w:t>
      </w:r>
    </w:p>
    <w:p w:rsidR="000F3AEE" w:rsidRPr="005A01D8" w:rsidRDefault="000F3AEE" w:rsidP="00293E1C">
      <w:pPr>
        <w:widowControl w:val="0"/>
        <w:tabs>
          <w:tab w:val="left" w:pos="1134"/>
        </w:tabs>
        <w:autoSpaceDE w:val="0"/>
        <w:autoSpaceDN w:val="0"/>
        <w:adjustRightInd w:val="0"/>
        <w:ind w:firstLine="567"/>
        <w:jc w:val="both"/>
        <w:rPr>
          <w:sz w:val="22"/>
          <w:szCs w:val="22"/>
        </w:rPr>
      </w:pPr>
    </w:p>
    <w:p w:rsidR="008C7216" w:rsidRPr="005A01D8" w:rsidRDefault="008C7216" w:rsidP="00327997">
      <w:pPr>
        <w:widowControl w:val="0"/>
        <w:numPr>
          <w:ilvl w:val="0"/>
          <w:numId w:val="440"/>
        </w:numPr>
        <w:tabs>
          <w:tab w:val="left" w:pos="426"/>
          <w:tab w:val="left" w:pos="1134"/>
        </w:tabs>
        <w:autoSpaceDE w:val="0"/>
        <w:autoSpaceDN w:val="0"/>
        <w:adjustRightInd w:val="0"/>
        <w:ind w:left="0" w:firstLine="567"/>
        <w:contextualSpacing/>
        <w:jc w:val="center"/>
        <w:rPr>
          <w:b/>
          <w:sz w:val="22"/>
          <w:szCs w:val="22"/>
        </w:rPr>
      </w:pPr>
      <w:r w:rsidRPr="005A01D8">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5A01D8" w:rsidTr="008A2224">
        <w:trPr>
          <w:trHeight w:val="4113"/>
        </w:trPr>
        <w:tc>
          <w:tcPr>
            <w:tcW w:w="4501" w:type="dxa"/>
          </w:tcPr>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ПОКУПАТЕЛЬ:</w:t>
            </w:r>
          </w:p>
          <w:p w:rsidR="007244F9" w:rsidRPr="005A01D8" w:rsidRDefault="007244F9" w:rsidP="008A2224">
            <w:pPr>
              <w:snapToGrid w:val="0"/>
              <w:rPr>
                <w:b/>
                <w:color w:val="000000" w:themeColor="text1"/>
                <w:sz w:val="22"/>
                <w:szCs w:val="22"/>
              </w:rPr>
            </w:pPr>
            <w:r w:rsidRPr="005A01D8">
              <w:rPr>
                <w:b/>
                <w:color w:val="000000" w:themeColor="text1"/>
                <w:sz w:val="22"/>
                <w:szCs w:val="22"/>
              </w:rPr>
              <w:t>НАО «Красная поляна»</w:t>
            </w:r>
          </w:p>
          <w:p w:rsidR="00084378" w:rsidRDefault="00D14B5F" w:rsidP="00D14B5F">
            <w:pPr>
              <w:tabs>
                <w:tab w:val="left" w:pos="3324"/>
              </w:tabs>
              <w:contextualSpacing/>
              <w:rPr>
                <w:color w:val="000000" w:themeColor="text1"/>
                <w:sz w:val="22"/>
                <w:szCs w:val="22"/>
              </w:rPr>
            </w:pPr>
            <w:r w:rsidRPr="005A01D8">
              <w:rPr>
                <w:color w:val="000000" w:themeColor="text1"/>
                <w:sz w:val="22"/>
                <w:szCs w:val="22"/>
              </w:rPr>
              <w:t xml:space="preserve">Юр. адрес: 354000, Краснодарский край, </w:t>
            </w:r>
          </w:p>
          <w:p w:rsidR="00D14B5F" w:rsidRDefault="00D14B5F" w:rsidP="00D14B5F">
            <w:pPr>
              <w:tabs>
                <w:tab w:val="left" w:pos="3324"/>
              </w:tabs>
              <w:contextualSpacing/>
              <w:rPr>
                <w:color w:val="000000" w:themeColor="text1"/>
                <w:sz w:val="22"/>
                <w:szCs w:val="22"/>
              </w:rPr>
            </w:pPr>
            <w:r w:rsidRPr="005A01D8">
              <w:rPr>
                <w:color w:val="000000" w:themeColor="text1"/>
                <w:sz w:val="22"/>
                <w:szCs w:val="22"/>
              </w:rPr>
              <w:t>г. Сочи, ул. Северная, д.14А.</w:t>
            </w:r>
          </w:p>
          <w:p w:rsidR="00B507AD" w:rsidRPr="005A01D8" w:rsidRDefault="00B507AD" w:rsidP="00D14B5F">
            <w:pPr>
              <w:tabs>
                <w:tab w:val="left" w:pos="3324"/>
              </w:tabs>
              <w:contextualSpacing/>
              <w:rPr>
                <w:color w:val="000000" w:themeColor="text1"/>
                <w:sz w:val="22"/>
                <w:szCs w:val="22"/>
              </w:rPr>
            </w:pPr>
            <w:r>
              <w:rPr>
                <w:color w:val="000000" w:themeColor="text1"/>
                <w:sz w:val="22"/>
                <w:szCs w:val="22"/>
              </w:rPr>
              <w:t>Почтовый адрес: 354000, г. Сочи, главпочтамт, а/я 521</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ИНН 2320102816</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КПП 232001001</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 xml:space="preserve">ОГРН 1022302937062 </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р/с 40702810912367031433</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в ГК «Банк развития и внешнеэкономической</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деятельности» (Внешэкономбанк).</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к/с 30101810500000000060</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БИК 044525060</w:t>
            </w:r>
          </w:p>
          <w:p w:rsidR="00D14B5F" w:rsidRPr="005A01D8" w:rsidRDefault="00D14B5F" w:rsidP="00D14B5F">
            <w:pPr>
              <w:tabs>
                <w:tab w:val="left" w:pos="284"/>
                <w:tab w:val="left" w:pos="8364"/>
              </w:tabs>
              <w:rPr>
                <w:color w:val="000000" w:themeColor="text1"/>
                <w:sz w:val="22"/>
                <w:szCs w:val="22"/>
              </w:rPr>
            </w:pPr>
            <w:r w:rsidRPr="005A01D8">
              <w:rPr>
                <w:color w:val="000000" w:themeColor="text1"/>
                <w:sz w:val="22"/>
                <w:szCs w:val="22"/>
              </w:rPr>
              <w:t>Тел.: 8(862) 243-91-10</w:t>
            </w:r>
          </w:p>
          <w:p w:rsidR="00923460" w:rsidRDefault="00D14B5F" w:rsidP="00D14B5F">
            <w:pPr>
              <w:tabs>
                <w:tab w:val="left" w:pos="284"/>
                <w:tab w:val="left" w:pos="8364"/>
              </w:tabs>
              <w:rPr>
                <w:rStyle w:val="afa"/>
                <w:rFonts w:eastAsia="Calibri"/>
                <w:sz w:val="22"/>
                <w:szCs w:val="22"/>
                <w:lang w:eastAsia="en-US"/>
              </w:rPr>
            </w:pPr>
            <w:r w:rsidRPr="005A01D8">
              <w:rPr>
                <w:color w:val="000000" w:themeColor="text1"/>
                <w:sz w:val="22"/>
                <w:szCs w:val="22"/>
              </w:rPr>
              <w:t>Е-</w:t>
            </w:r>
            <w:r w:rsidRPr="005A01D8">
              <w:rPr>
                <w:color w:val="000000" w:themeColor="text1"/>
                <w:sz w:val="22"/>
                <w:szCs w:val="22"/>
                <w:lang w:val="en-US"/>
              </w:rPr>
              <w:t>mail</w:t>
            </w:r>
            <w:r w:rsidRPr="005A01D8">
              <w:rPr>
                <w:color w:val="000000" w:themeColor="text1"/>
                <w:sz w:val="22"/>
                <w:szCs w:val="22"/>
              </w:rPr>
              <w:t xml:space="preserve">: </w:t>
            </w:r>
            <w:hyperlink r:id="rId15" w:history="1">
              <w:r w:rsidR="002D37C9" w:rsidRPr="005A01D8">
                <w:rPr>
                  <w:rStyle w:val="afa"/>
                  <w:rFonts w:eastAsia="Calibri"/>
                  <w:sz w:val="22"/>
                  <w:szCs w:val="22"/>
                  <w:lang w:eastAsia="en-US"/>
                </w:rPr>
                <w:t>info@k</w:t>
              </w:r>
              <w:r w:rsidR="002D37C9" w:rsidRPr="005A01D8">
                <w:rPr>
                  <w:rStyle w:val="afa"/>
                  <w:rFonts w:eastAsia="Calibri"/>
                  <w:sz w:val="22"/>
                  <w:szCs w:val="22"/>
                  <w:lang w:val="en-US" w:eastAsia="en-US"/>
                </w:rPr>
                <w:t>presort</w:t>
              </w:r>
              <w:r w:rsidR="002D37C9" w:rsidRPr="005A01D8">
                <w:rPr>
                  <w:rStyle w:val="afa"/>
                  <w:rFonts w:eastAsia="Calibri"/>
                  <w:sz w:val="22"/>
                  <w:szCs w:val="22"/>
                  <w:lang w:eastAsia="en-US"/>
                </w:rPr>
                <w:t>.ru</w:t>
              </w:r>
            </w:hyperlink>
          </w:p>
          <w:p w:rsidR="00B507AD" w:rsidRPr="005A01D8" w:rsidRDefault="00B507AD" w:rsidP="00D14B5F">
            <w:pPr>
              <w:tabs>
                <w:tab w:val="left" w:pos="284"/>
                <w:tab w:val="left" w:pos="8364"/>
              </w:tabs>
              <w:rPr>
                <w:color w:val="000000" w:themeColor="text1"/>
                <w:sz w:val="22"/>
                <w:szCs w:val="22"/>
              </w:rPr>
            </w:pPr>
          </w:p>
          <w:p w:rsidR="00146014" w:rsidRPr="000F554B" w:rsidRDefault="00B507AD" w:rsidP="00146014">
            <w:pPr>
              <w:tabs>
                <w:tab w:val="left" w:pos="284"/>
                <w:tab w:val="left" w:pos="8364"/>
              </w:tabs>
              <w:rPr>
                <w:b/>
                <w:color w:val="000000" w:themeColor="text1"/>
                <w:sz w:val="22"/>
                <w:szCs w:val="22"/>
              </w:rPr>
            </w:pPr>
            <w:r>
              <w:rPr>
                <w:rFonts w:eastAsia="Calibri"/>
                <w:b/>
                <w:sz w:val="22"/>
                <w:szCs w:val="22"/>
                <w:lang w:eastAsia="en-US"/>
              </w:rPr>
              <w:t>_____________________</w:t>
            </w:r>
          </w:p>
          <w:p w:rsidR="00146014" w:rsidRPr="000F554B" w:rsidRDefault="00146014" w:rsidP="00146014">
            <w:pPr>
              <w:tabs>
                <w:tab w:val="left" w:pos="284"/>
                <w:tab w:val="left" w:pos="8364"/>
              </w:tabs>
              <w:rPr>
                <w:b/>
                <w:color w:val="000000" w:themeColor="text1"/>
                <w:sz w:val="22"/>
                <w:szCs w:val="22"/>
              </w:rPr>
            </w:pPr>
          </w:p>
          <w:p w:rsidR="00146014" w:rsidRPr="005A01D8" w:rsidRDefault="00146014" w:rsidP="00146014">
            <w:pPr>
              <w:tabs>
                <w:tab w:val="left" w:pos="284"/>
                <w:tab w:val="left" w:pos="8364"/>
              </w:tabs>
              <w:rPr>
                <w:b/>
                <w:color w:val="000000" w:themeColor="text1"/>
                <w:sz w:val="22"/>
                <w:szCs w:val="22"/>
              </w:rPr>
            </w:pPr>
            <w:r w:rsidRPr="005A01D8">
              <w:rPr>
                <w:b/>
                <w:color w:val="000000" w:themeColor="text1"/>
                <w:sz w:val="22"/>
                <w:szCs w:val="22"/>
              </w:rPr>
              <w:t>________________/</w:t>
            </w:r>
            <w:r w:rsidR="00B507AD">
              <w:rPr>
                <w:b/>
                <w:color w:val="000000" w:themeColor="text1"/>
                <w:sz w:val="22"/>
                <w:szCs w:val="22"/>
              </w:rPr>
              <w:t>_________________</w:t>
            </w:r>
            <w:r w:rsidRPr="005A01D8">
              <w:rPr>
                <w:b/>
                <w:color w:val="000000" w:themeColor="text1"/>
                <w:sz w:val="22"/>
                <w:szCs w:val="22"/>
              </w:rPr>
              <w:t>/</w:t>
            </w:r>
          </w:p>
          <w:p w:rsidR="007244F9" w:rsidRPr="005A01D8" w:rsidRDefault="00146014" w:rsidP="008A2224">
            <w:pPr>
              <w:tabs>
                <w:tab w:val="left" w:pos="284"/>
              </w:tabs>
              <w:autoSpaceDE w:val="0"/>
              <w:autoSpaceDN w:val="0"/>
              <w:ind w:hanging="6"/>
              <w:jc w:val="both"/>
              <w:rPr>
                <w:b/>
                <w:color w:val="000000" w:themeColor="text1"/>
                <w:sz w:val="22"/>
                <w:szCs w:val="22"/>
              </w:rPr>
            </w:pPr>
            <w:r w:rsidRPr="005A01D8">
              <w:rPr>
                <w:b/>
                <w:color w:val="000000" w:themeColor="text1"/>
                <w:sz w:val="22"/>
                <w:szCs w:val="22"/>
              </w:rPr>
              <w:t>М.П.</w:t>
            </w:r>
          </w:p>
        </w:tc>
        <w:tc>
          <w:tcPr>
            <w:tcW w:w="4501" w:type="dxa"/>
          </w:tcPr>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ПОСТАВЩИК:</w:t>
            </w:r>
          </w:p>
          <w:p w:rsidR="007244F9" w:rsidRPr="005A01D8" w:rsidRDefault="007244F9"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781A03" w:rsidRPr="005A01D8" w:rsidRDefault="00781A03"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B507AD" w:rsidRPr="005A01D8" w:rsidRDefault="00B507AD"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B507AD" w:rsidRDefault="00B507AD" w:rsidP="008A2224">
            <w:pPr>
              <w:tabs>
                <w:tab w:val="left" w:pos="284"/>
                <w:tab w:val="left" w:pos="8364"/>
              </w:tabs>
              <w:rPr>
                <w:color w:val="000000" w:themeColor="text1"/>
                <w:sz w:val="22"/>
                <w:szCs w:val="22"/>
              </w:rPr>
            </w:pPr>
            <w:r>
              <w:rPr>
                <w:color w:val="000000" w:themeColor="text1"/>
                <w:sz w:val="22"/>
                <w:szCs w:val="22"/>
              </w:rPr>
              <w:t>____________________________</w:t>
            </w:r>
          </w:p>
          <w:p w:rsidR="00B507AD" w:rsidRPr="005A01D8" w:rsidRDefault="00B507AD"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r w:rsidRPr="005A01D8">
              <w:rPr>
                <w:color w:val="000000" w:themeColor="text1"/>
                <w:sz w:val="22"/>
                <w:szCs w:val="22"/>
              </w:rPr>
              <w:t>________________/</w:t>
            </w:r>
            <w:r w:rsidR="00923460" w:rsidRPr="005A01D8">
              <w:rPr>
                <w:color w:val="000000" w:themeColor="text1"/>
                <w:sz w:val="22"/>
                <w:szCs w:val="22"/>
              </w:rPr>
              <w:t>___________________</w:t>
            </w:r>
            <w:r w:rsidRPr="005A01D8">
              <w:rPr>
                <w:color w:val="000000" w:themeColor="text1"/>
                <w:sz w:val="22"/>
                <w:szCs w:val="22"/>
              </w:rPr>
              <w:t>/</w:t>
            </w:r>
          </w:p>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М.П.</w:t>
            </w:r>
          </w:p>
        </w:tc>
      </w:tr>
    </w:tbl>
    <w:p w:rsidR="001218E6" w:rsidRPr="005A01D8" w:rsidRDefault="001218E6" w:rsidP="00293E1C">
      <w:pPr>
        <w:rPr>
          <w:sz w:val="22"/>
          <w:szCs w:val="22"/>
        </w:rPr>
        <w:sectPr w:rsidR="001218E6" w:rsidRPr="005A01D8" w:rsidSect="00A37B3F">
          <w:footerReference w:type="default" r:id="rId16"/>
          <w:headerReference w:type="first" r:id="rId17"/>
          <w:pgSz w:w="11907" w:h="16840" w:code="9"/>
          <w:pgMar w:top="851" w:right="555" w:bottom="567" w:left="1134" w:header="510" w:footer="686" w:gutter="0"/>
          <w:cols w:space="720"/>
          <w:noEndnote/>
          <w:docGrid w:linePitch="326"/>
        </w:sectPr>
      </w:pPr>
    </w:p>
    <w:p w:rsidR="001561B8" w:rsidRPr="005A01D8" w:rsidRDefault="001561B8" w:rsidP="001561B8">
      <w:pPr>
        <w:pStyle w:val="aff3"/>
        <w:jc w:val="right"/>
        <w:rPr>
          <w:rFonts w:ascii="Times New Roman" w:hAnsi="Times New Roman"/>
        </w:rPr>
      </w:pPr>
      <w:r w:rsidRPr="005A01D8">
        <w:rPr>
          <w:rFonts w:ascii="Times New Roman" w:hAnsi="Times New Roman"/>
        </w:rPr>
        <w:lastRenderedPageBreak/>
        <w:t>Приложение №1</w:t>
      </w:r>
    </w:p>
    <w:p w:rsidR="001561B8" w:rsidRPr="005A01D8" w:rsidRDefault="001561B8" w:rsidP="001561B8">
      <w:pPr>
        <w:pStyle w:val="aff3"/>
        <w:jc w:val="right"/>
        <w:rPr>
          <w:rFonts w:ascii="Times New Roman" w:hAnsi="Times New Roman"/>
        </w:rPr>
      </w:pPr>
      <w:r w:rsidRPr="005A01D8">
        <w:rPr>
          <w:rFonts w:ascii="Times New Roman" w:hAnsi="Times New Roman"/>
        </w:rPr>
        <w:t xml:space="preserve"> к Договору поставки товара № __________</w:t>
      </w:r>
    </w:p>
    <w:p w:rsidR="001561B8" w:rsidRPr="005A01D8" w:rsidRDefault="001561B8" w:rsidP="001561B8">
      <w:pPr>
        <w:pStyle w:val="aff3"/>
        <w:jc w:val="right"/>
        <w:rPr>
          <w:rFonts w:ascii="Times New Roman" w:hAnsi="Times New Roman"/>
        </w:rPr>
      </w:pPr>
      <w:r w:rsidRPr="005A01D8">
        <w:rPr>
          <w:rFonts w:ascii="Times New Roman" w:hAnsi="Times New Roman"/>
        </w:rPr>
        <w:t>от «__________»__________ 20__ г.</w:t>
      </w:r>
    </w:p>
    <w:p w:rsidR="001561B8" w:rsidRPr="005A01D8" w:rsidRDefault="001561B8" w:rsidP="001561B8">
      <w:pPr>
        <w:tabs>
          <w:tab w:val="left" w:pos="284"/>
        </w:tabs>
        <w:ind w:firstLine="425"/>
        <w:jc w:val="right"/>
        <w:rPr>
          <w:sz w:val="22"/>
          <w:szCs w:val="22"/>
        </w:rPr>
      </w:pPr>
    </w:p>
    <w:p w:rsidR="001561B8" w:rsidRPr="005A01D8" w:rsidRDefault="001561B8" w:rsidP="001561B8">
      <w:pPr>
        <w:tabs>
          <w:tab w:val="left" w:pos="284"/>
        </w:tabs>
        <w:ind w:firstLine="425"/>
        <w:jc w:val="center"/>
        <w:rPr>
          <w:b/>
          <w:sz w:val="22"/>
          <w:szCs w:val="22"/>
        </w:rPr>
      </w:pPr>
    </w:p>
    <w:p w:rsidR="001561B8" w:rsidRPr="005A01D8" w:rsidRDefault="001561B8" w:rsidP="001561B8">
      <w:pPr>
        <w:tabs>
          <w:tab w:val="left" w:pos="284"/>
        </w:tabs>
        <w:ind w:firstLine="425"/>
        <w:jc w:val="center"/>
        <w:rPr>
          <w:b/>
          <w:sz w:val="22"/>
          <w:szCs w:val="22"/>
        </w:rPr>
      </w:pPr>
      <w:r w:rsidRPr="005A01D8">
        <w:rPr>
          <w:b/>
          <w:sz w:val="22"/>
          <w:szCs w:val="22"/>
        </w:rPr>
        <w:t>СПЕЦИФИКАЦИЯ №________</w:t>
      </w:r>
    </w:p>
    <w:p w:rsidR="001561B8" w:rsidRPr="005A01D8" w:rsidRDefault="001561B8" w:rsidP="001561B8">
      <w:pPr>
        <w:tabs>
          <w:tab w:val="left" w:pos="284"/>
        </w:tabs>
        <w:ind w:firstLine="425"/>
        <w:jc w:val="center"/>
        <w:rPr>
          <w:b/>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412"/>
        <w:gridCol w:w="993"/>
        <w:gridCol w:w="1559"/>
        <w:gridCol w:w="2268"/>
        <w:gridCol w:w="2693"/>
      </w:tblGrid>
      <w:tr w:rsidR="001561B8" w:rsidRPr="005A01D8" w:rsidTr="00D27E6B">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 п/п</w:t>
            </w:r>
          </w:p>
        </w:tc>
        <w:tc>
          <w:tcPr>
            <w:tcW w:w="2412"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Наименование</w:t>
            </w:r>
          </w:p>
          <w:p w:rsidR="001561B8" w:rsidRPr="005A01D8" w:rsidRDefault="001561B8" w:rsidP="00D27E6B">
            <w:pPr>
              <w:jc w:val="center"/>
              <w:rPr>
                <w:b/>
                <w:sz w:val="22"/>
                <w:szCs w:val="22"/>
              </w:rPr>
            </w:pPr>
            <w:r w:rsidRPr="005A01D8">
              <w:rPr>
                <w:b/>
                <w:sz w:val="22"/>
                <w:szCs w:val="22"/>
              </w:rPr>
              <w:t>Товара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Ед. изм.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Цена за ед. Товара с</w:t>
            </w:r>
            <w:r w:rsidR="005A01D8" w:rsidRPr="005A01D8">
              <w:rPr>
                <w:b/>
                <w:sz w:val="22"/>
                <w:szCs w:val="22"/>
              </w:rPr>
              <w:t xml:space="preserve"> НДС -20%</w:t>
            </w:r>
            <w:r w:rsidRPr="005A01D8">
              <w:rPr>
                <w:b/>
                <w:sz w:val="22"/>
                <w:szCs w:val="22"/>
              </w:rPr>
              <w:t>/без НДС, руб.</w:t>
            </w:r>
          </w:p>
        </w:tc>
        <w:tc>
          <w:tcPr>
            <w:tcW w:w="2693" w:type="dxa"/>
            <w:vAlign w:val="center"/>
          </w:tcPr>
          <w:p w:rsidR="001561B8" w:rsidRPr="005A01D8" w:rsidRDefault="001561B8" w:rsidP="00D27E6B">
            <w:pPr>
              <w:spacing w:after="160" w:line="259" w:lineRule="auto"/>
              <w:jc w:val="center"/>
              <w:rPr>
                <w:b/>
                <w:sz w:val="22"/>
                <w:szCs w:val="22"/>
              </w:rPr>
            </w:pPr>
            <w:r w:rsidRPr="005A01D8">
              <w:rPr>
                <w:b/>
                <w:sz w:val="22"/>
                <w:szCs w:val="22"/>
              </w:rPr>
              <w:t>Общая стоимость с НДС, руб. (при наличии)</w:t>
            </w: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bl>
    <w:p w:rsidR="001561B8" w:rsidRPr="005A01D8" w:rsidRDefault="001561B8" w:rsidP="001561B8">
      <w:pPr>
        <w:tabs>
          <w:tab w:val="left" w:pos="284"/>
        </w:tabs>
        <w:ind w:firstLine="425"/>
        <w:jc w:val="right"/>
        <w:rPr>
          <w:b/>
          <w:sz w:val="22"/>
          <w:szCs w:val="22"/>
        </w:rPr>
      </w:pPr>
    </w:p>
    <w:p w:rsidR="001561B8" w:rsidRPr="005A01D8" w:rsidRDefault="001561B8" w:rsidP="001561B8">
      <w:pPr>
        <w:pStyle w:val="af7"/>
        <w:numPr>
          <w:ilvl w:val="0"/>
          <w:numId w:val="439"/>
        </w:numPr>
        <w:tabs>
          <w:tab w:val="left" w:pos="284"/>
        </w:tabs>
        <w:ind w:left="709" w:hanging="283"/>
        <w:jc w:val="both"/>
        <w:rPr>
          <w:sz w:val="22"/>
          <w:szCs w:val="22"/>
        </w:rPr>
      </w:pPr>
      <w:r w:rsidRPr="005A01D8">
        <w:rPr>
          <w:sz w:val="22"/>
          <w:szCs w:val="22"/>
        </w:rPr>
        <w:t>Общая стоимость Товара по настоящей Спецификации составляет: _______________ (______________) руб. ___ копеек, с НДС-</w:t>
      </w:r>
      <w:r w:rsidR="005A01D8" w:rsidRPr="005A01D8">
        <w:rPr>
          <w:sz w:val="22"/>
          <w:szCs w:val="22"/>
        </w:rPr>
        <w:t>20</w:t>
      </w:r>
      <w:r w:rsidRPr="005A01D8">
        <w:rPr>
          <w:sz w:val="22"/>
          <w:szCs w:val="22"/>
        </w:rPr>
        <w:t>% ______________/</w:t>
      </w:r>
      <w:r w:rsidRPr="005A01D8">
        <w:rPr>
          <w:i/>
          <w:sz w:val="22"/>
          <w:szCs w:val="22"/>
        </w:rPr>
        <w:t>НДС не предусмотрен в связи с применением Упрощенной системы налогообложения</w:t>
      </w:r>
      <w:r w:rsidRPr="005A01D8">
        <w:rPr>
          <w:sz w:val="22"/>
          <w:szCs w:val="22"/>
        </w:rPr>
        <w:t>.</w:t>
      </w:r>
    </w:p>
    <w:p w:rsidR="001561B8" w:rsidRPr="005A01D8" w:rsidRDefault="001561B8" w:rsidP="001561B8">
      <w:pPr>
        <w:tabs>
          <w:tab w:val="left" w:pos="284"/>
        </w:tabs>
        <w:ind w:left="709" w:hanging="283"/>
        <w:jc w:val="both"/>
        <w:rPr>
          <w:sz w:val="22"/>
          <w:szCs w:val="22"/>
        </w:rPr>
      </w:pPr>
      <w:r w:rsidRPr="005A01D8">
        <w:rPr>
          <w:sz w:val="22"/>
          <w:szCs w:val="22"/>
        </w:rPr>
        <w:t>2. Срок поставки:  _______________________________.</w:t>
      </w:r>
      <w:r w:rsidRPr="005A01D8">
        <w:rPr>
          <w:sz w:val="22"/>
          <w:szCs w:val="22"/>
        </w:rPr>
        <w:tab/>
      </w:r>
    </w:p>
    <w:p w:rsidR="001561B8" w:rsidRPr="005A01D8" w:rsidRDefault="001561B8" w:rsidP="001561B8">
      <w:pPr>
        <w:tabs>
          <w:tab w:val="left" w:pos="284"/>
        </w:tabs>
        <w:ind w:left="709" w:hanging="283"/>
        <w:jc w:val="both"/>
        <w:rPr>
          <w:sz w:val="22"/>
          <w:szCs w:val="22"/>
        </w:rPr>
      </w:pPr>
      <w:r w:rsidRPr="005A01D8">
        <w:rPr>
          <w:sz w:val="22"/>
          <w:szCs w:val="22"/>
        </w:rPr>
        <w:t>3. Место поставки (</w:t>
      </w:r>
      <w:r w:rsidRPr="005A01D8">
        <w:rPr>
          <w:i/>
          <w:sz w:val="22"/>
          <w:szCs w:val="22"/>
        </w:rPr>
        <w:t>заполняется, в случае условий поставки, отличных от указанных в Договоре</w:t>
      </w:r>
      <w:r w:rsidRPr="005A01D8">
        <w:rPr>
          <w:sz w:val="22"/>
          <w:szCs w:val="22"/>
        </w:rPr>
        <w:t>): _____________________________</w:t>
      </w:r>
    </w:p>
    <w:p w:rsidR="001561B8" w:rsidRPr="005A01D8" w:rsidRDefault="001561B8" w:rsidP="001561B8">
      <w:pPr>
        <w:tabs>
          <w:tab w:val="left" w:pos="284"/>
        </w:tabs>
        <w:ind w:left="709" w:hanging="283"/>
        <w:jc w:val="both"/>
        <w:rPr>
          <w:i/>
          <w:sz w:val="22"/>
          <w:szCs w:val="22"/>
        </w:rPr>
      </w:pPr>
      <w:r w:rsidRPr="005A01D8">
        <w:rPr>
          <w:sz w:val="22"/>
          <w:szCs w:val="22"/>
        </w:rPr>
        <w:t>4. Порядок оплаты (</w:t>
      </w:r>
      <w:r w:rsidRPr="005A01D8">
        <w:rPr>
          <w:i/>
          <w:sz w:val="22"/>
          <w:szCs w:val="22"/>
        </w:rPr>
        <w:t>заполняется, в случае порядка оплаты, отличных от указанных в договоре, в том числе п.4.4. Договора)___________________________________________</w:t>
      </w:r>
    </w:p>
    <w:p w:rsidR="001561B8" w:rsidRPr="005A01D8" w:rsidRDefault="001561B8" w:rsidP="001561B8">
      <w:pPr>
        <w:tabs>
          <w:tab w:val="left" w:pos="284"/>
        </w:tabs>
        <w:ind w:left="709" w:hanging="283"/>
        <w:jc w:val="both"/>
        <w:rPr>
          <w:i/>
          <w:sz w:val="22"/>
          <w:szCs w:val="22"/>
        </w:rPr>
      </w:pPr>
      <w:r w:rsidRPr="005A01D8">
        <w:rPr>
          <w:sz w:val="22"/>
          <w:szCs w:val="22"/>
        </w:rPr>
        <w:t>5. Условия поставки</w:t>
      </w:r>
      <w:r w:rsidRPr="005A01D8">
        <w:rPr>
          <w:i/>
          <w:sz w:val="22"/>
          <w:szCs w:val="22"/>
        </w:rPr>
        <w:t xml:space="preserve"> (заполняется, в случае условий поставки, отличных от указанных в Договоре)___________</w:t>
      </w:r>
    </w:p>
    <w:p w:rsidR="001561B8" w:rsidRPr="005A01D8" w:rsidRDefault="001561B8" w:rsidP="001561B8">
      <w:pPr>
        <w:tabs>
          <w:tab w:val="left" w:pos="284"/>
        </w:tabs>
        <w:ind w:left="709" w:hanging="283"/>
        <w:jc w:val="both"/>
        <w:rPr>
          <w:sz w:val="22"/>
          <w:szCs w:val="22"/>
        </w:rPr>
      </w:pPr>
      <w:r w:rsidRPr="005A01D8">
        <w:rPr>
          <w:sz w:val="22"/>
          <w:szCs w:val="22"/>
        </w:rPr>
        <w:t>6</w:t>
      </w:r>
      <w:r w:rsidRPr="005A01D8">
        <w:rPr>
          <w:i/>
          <w:sz w:val="22"/>
          <w:szCs w:val="22"/>
        </w:rPr>
        <w:t xml:space="preserve">. </w:t>
      </w:r>
      <w:r w:rsidRPr="005A01D8">
        <w:rPr>
          <w:sz w:val="22"/>
          <w:szCs w:val="22"/>
        </w:rPr>
        <w:t>Настоящая Спецификация к Договору вступает в юридическую силу со дня ее подписания сторонами и является неотъемлемой частью Договора.</w:t>
      </w:r>
    </w:p>
    <w:p w:rsidR="001561B8" w:rsidRPr="005A01D8" w:rsidRDefault="001561B8" w:rsidP="001561B8">
      <w:pPr>
        <w:tabs>
          <w:tab w:val="left" w:pos="284"/>
        </w:tabs>
        <w:ind w:left="709" w:hanging="283"/>
        <w:jc w:val="both"/>
        <w:rPr>
          <w:sz w:val="22"/>
          <w:szCs w:val="22"/>
        </w:rPr>
      </w:pPr>
      <w:r w:rsidRPr="005A01D8">
        <w:rPr>
          <w:sz w:val="22"/>
          <w:szCs w:val="22"/>
        </w:rPr>
        <w:t>7. Подписи Сторон</w:t>
      </w:r>
    </w:p>
    <w:p w:rsidR="001561B8" w:rsidRPr="005A01D8" w:rsidRDefault="001561B8" w:rsidP="001561B8">
      <w:pPr>
        <w:tabs>
          <w:tab w:val="left" w:pos="284"/>
        </w:tabs>
        <w:ind w:firstLine="425"/>
        <w:jc w:val="center"/>
        <w:rPr>
          <w:b/>
          <w:sz w:val="22"/>
          <w:szCs w:val="22"/>
        </w:rPr>
      </w:pPr>
    </w:p>
    <w:p w:rsidR="001561B8" w:rsidRPr="005A01D8" w:rsidRDefault="001561B8" w:rsidP="001561B8">
      <w:pPr>
        <w:tabs>
          <w:tab w:val="left" w:pos="284"/>
        </w:tabs>
        <w:ind w:firstLine="425"/>
        <w:jc w:val="center"/>
        <w:rPr>
          <w:b/>
          <w:sz w:val="22"/>
          <w:szCs w:val="22"/>
        </w:rPr>
      </w:pPr>
      <w:r w:rsidRPr="005A01D8">
        <w:rPr>
          <w:b/>
          <w:sz w:val="22"/>
          <w:szCs w:val="22"/>
        </w:rPr>
        <w:t>ФОРМА СОГЛАСОВАНА</w:t>
      </w:r>
    </w:p>
    <w:p w:rsidR="001561B8" w:rsidRPr="005A01D8" w:rsidRDefault="001561B8" w:rsidP="001561B8">
      <w:pPr>
        <w:tabs>
          <w:tab w:val="left" w:pos="284"/>
        </w:tabs>
        <w:ind w:firstLine="425"/>
        <w:jc w:val="center"/>
        <w:rPr>
          <w:b/>
          <w:sz w:val="22"/>
          <w:szCs w:val="22"/>
        </w:rPr>
      </w:pPr>
    </w:p>
    <w:p w:rsidR="001561B8" w:rsidRPr="005A01D8" w:rsidRDefault="001561B8" w:rsidP="000D66F0">
      <w:pPr>
        <w:tabs>
          <w:tab w:val="left" w:pos="284"/>
        </w:tabs>
        <w:ind w:firstLine="425"/>
        <w:jc w:val="center"/>
        <w:rPr>
          <w:b/>
          <w:sz w:val="22"/>
          <w:szCs w:val="22"/>
        </w:rPr>
      </w:pPr>
    </w:p>
    <w:p w:rsidR="001561B8" w:rsidRPr="005A01D8" w:rsidRDefault="001561B8" w:rsidP="000D66F0">
      <w:pPr>
        <w:tabs>
          <w:tab w:val="left" w:pos="284"/>
        </w:tabs>
        <w:ind w:firstLine="425"/>
        <w:jc w:val="center"/>
        <w:rPr>
          <w:b/>
          <w:sz w:val="22"/>
          <w:szCs w:val="22"/>
        </w:rPr>
      </w:pPr>
    </w:p>
    <w:p w:rsidR="0025118E" w:rsidRPr="005A01D8" w:rsidRDefault="00874076" w:rsidP="00874076">
      <w:pPr>
        <w:tabs>
          <w:tab w:val="left" w:pos="284"/>
        </w:tabs>
        <w:jc w:val="center"/>
        <w:rPr>
          <w:b/>
          <w:sz w:val="22"/>
          <w:szCs w:val="22"/>
        </w:rPr>
      </w:pPr>
      <w:r w:rsidRPr="005A01D8">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5A01D8" w:rsidTr="00D23E84">
        <w:trPr>
          <w:trHeight w:val="1600"/>
          <w:jc w:val="center"/>
        </w:trPr>
        <w:tc>
          <w:tcPr>
            <w:tcW w:w="4140" w:type="dxa"/>
          </w:tcPr>
          <w:p w:rsidR="007244F9" w:rsidRPr="005A01D8" w:rsidRDefault="007244F9" w:rsidP="00A625EE">
            <w:pPr>
              <w:spacing w:before="240"/>
              <w:rPr>
                <w:b/>
                <w:sz w:val="22"/>
                <w:szCs w:val="22"/>
              </w:rPr>
            </w:pPr>
            <w:r w:rsidRPr="005A01D8">
              <w:rPr>
                <w:b/>
                <w:sz w:val="22"/>
                <w:szCs w:val="22"/>
              </w:rPr>
              <w:t>ПОКУПАТЕЛЬ:</w:t>
            </w:r>
          </w:p>
          <w:p w:rsidR="007244F9" w:rsidRPr="005A01D8" w:rsidRDefault="007244F9" w:rsidP="00A625EE">
            <w:pPr>
              <w:spacing w:before="240"/>
              <w:rPr>
                <w:b/>
                <w:sz w:val="22"/>
                <w:szCs w:val="22"/>
              </w:rPr>
            </w:pPr>
            <w:r w:rsidRPr="005A01D8">
              <w:rPr>
                <w:b/>
                <w:sz w:val="22"/>
                <w:szCs w:val="22"/>
              </w:rPr>
              <w:t>НАО «Красная поляна»</w:t>
            </w:r>
          </w:p>
          <w:p w:rsidR="00C826E9" w:rsidRPr="005A01D8" w:rsidRDefault="00C826E9" w:rsidP="00A625EE">
            <w:pPr>
              <w:spacing w:before="240"/>
              <w:rPr>
                <w:b/>
                <w:sz w:val="22"/>
                <w:szCs w:val="22"/>
              </w:rPr>
            </w:pPr>
          </w:p>
          <w:p w:rsidR="000F554B" w:rsidRPr="000F554B" w:rsidRDefault="00B507AD" w:rsidP="000F554B">
            <w:pPr>
              <w:tabs>
                <w:tab w:val="left" w:pos="284"/>
                <w:tab w:val="left" w:pos="8364"/>
              </w:tabs>
              <w:rPr>
                <w:rFonts w:eastAsia="Calibri"/>
                <w:b/>
                <w:sz w:val="22"/>
                <w:szCs w:val="22"/>
                <w:lang w:eastAsia="en-US"/>
              </w:rPr>
            </w:pPr>
            <w:r>
              <w:rPr>
                <w:rFonts w:eastAsia="Calibri"/>
                <w:b/>
                <w:sz w:val="22"/>
                <w:szCs w:val="22"/>
                <w:lang w:eastAsia="en-US"/>
              </w:rPr>
              <w:t>________________________</w:t>
            </w:r>
          </w:p>
          <w:p w:rsidR="000F554B" w:rsidRPr="000F554B" w:rsidRDefault="000F554B" w:rsidP="000F554B">
            <w:pPr>
              <w:tabs>
                <w:tab w:val="left" w:pos="284"/>
                <w:tab w:val="left" w:pos="8364"/>
              </w:tabs>
              <w:rPr>
                <w:rFonts w:eastAsia="Calibri"/>
                <w:b/>
                <w:sz w:val="22"/>
                <w:szCs w:val="22"/>
                <w:lang w:eastAsia="en-US"/>
              </w:rPr>
            </w:pPr>
          </w:p>
          <w:p w:rsidR="000F554B" w:rsidRPr="000F554B" w:rsidRDefault="000F554B" w:rsidP="000F554B">
            <w:pPr>
              <w:tabs>
                <w:tab w:val="left" w:pos="284"/>
                <w:tab w:val="left" w:pos="8364"/>
              </w:tabs>
              <w:rPr>
                <w:rFonts w:eastAsia="Calibri"/>
                <w:b/>
                <w:sz w:val="22"/>
                <w:szCs w:val="22"/>
                <w:lang w:eastAsia="en-US"/>
              </w:rPr>
            </w:pPr>
            <w:r w:rsidRPr="000F554B">
              <w:rPr>
                <w:rFonts w:eastAsia="Calibri"/>
                <w:b/>
                <w:sz w:val="22"/>
                <w:szCs w:val="22"/>
                <w:lang w:eastAsia="en-US"/>
              </w:rPr>
              <w:t>________________/</w:t>
            </w:r>
            <w:r w:rsidR="00B507AD">
              <w:rPr>
                <w:rFonts w:eastAsia="Calibri"/>
                <w:b/>
                <w:sz w:val="22"/>
                <w:szCs w:val="22"/>
                <w:lang w:eastAsia="en-US"/>
              </w:rPr>
              <w:t>________________</w:t>
            </w:r>
            <w:r w:rsidRPr="000F554B">
              <w:rPr>
                <w:rFonts w:eastAsia="Calibri"/>
                <w:b/>
                <w:sz w:val="22"/>
                <w:szCs w:val="22"/>
                <w:lang w:eastAsia="en-US"/>
              </w:rPr>
              <w:t>/</w:t>
            </w:r>
          </w:p>
          <w:p w:rsidR="000F281A" w:rsidRPr="005A01D8" w:rsidRDefault="000F554B" w:rsidP="000F554B">
            <w:pPr>
              <w:rPr>
                <w:b/>
                <w:sz w:val="22"/>
                <w:szCs w:val="22"/>
              </w:rPr>
            </w:pPr>
            <w:r w:rsidRPr="000F554B">
              <w:rPr>
                <w:rFonts w:eastAsia="Calibri"/>
                <w:b/>
                <w:sz w:val="22"/>
                <w:szCs w:val="22"/>
                <w:lang w:eastAsia="en-US"/>
              </w:rPr>
              <w:t>М.П.</w:t>
            </w:r>
          </w:p>
        </w:tc>
        <w:tc>
          <w:tcPr>
            <w:tcW w:w="4063" w:type="dxa"/>
          </w:tcPr>
          <w:p w:rsidR="000F281A" w:rsidRPr="005A01D8" w:rsidRDefault="000F281A" w:rsidP="00A625EE">
            <w:pPr>
              <w:spacing w:before="240" w:after="160" w:line="259" w:lineRule="auto"/>
              <w:rPr>
                <w:b/>
                <w:sz w:val="22"/>
                <w:szCs w:val="22"/>
              </w:rPr>
            </w:pPr>
            <w:r w:rsidRPr="005A01D8">
              <w:rPr>
                <w:b/>
                <w:color w:val="000000" w:themeColor="text1"/>
                <w:sz w:val="22"/>
                <w:szCs w:val="22"/>
              </w:rPr>
              <w:t>ПОСТАВЩИК</w:t>
            </w:r>
            <w:r w:rsidR="007244F9" w:rsidRPr="005A01D8">
              <w:rPr>
                <w:b/>
                <w:sz w:val="22"/>
                <w:szCs w:val="22"/>
              </w:rPr>
              <w:t>:</w:t>
            </w:r>
          </w:p>
          <w:p w:rsidR="004A7DDC" w:rsidRPr="005A01D8" w:rsidRDefault="004A7DDC"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C826E9" w:rsidRDefault="00B507AD" w:rsidP="00A625EE">
            <w:pPr>
              <w:tabs>
                <w:tab w:val="left" w:pos="284"/>
                <w:tab w:val="left" w:pos="8364"/>
              </w:tabs>
              <w:rPr>
                <w:color w:val="000000" w:themeColor="text1"/>
                <w:sz w:val="22"/>
                <w:szCs w:val="22"/>
              </w:rPr>
            </w:pPr>
            <w:r>
              <w:rPr>
                <w:color w:val="000000" w:themeColor="text1"/>
                <w:sz w:val="22"/>
                <w:szCs w:val="22"/>
              </w:rPr>
              <w:t>_____________________________</w:t>
            </w:r>
          </w:p>
          <w:p w:rsidR="00B507AD" w:rsidRPr="005A01D8" w:rsidRDefault="00B507AD" w:rsidP="00A625EE">
            <w:pPr>
              <w:tabs>
                <w:tab w:val="left" w:pos="284"/>
                <w:tab w:val="left" w:pos="8364"/>
              </w:tabs>
              <w:rPr>
                <w:color w:val="000000" w:themeColor="text1"/>
                <w:sz w:val="22"/>
                <w:szCs w:val="22"/>
              </w:rPr>
            </w:pPr>
          </w:p>
          <w:p w:rsidR="007244F9" w:rsidRPr="005A01D8" w:rsidRDefault="00F402CC" w:rsidP="00A625EE">
            <w:pPr>
              <w:tabs>
                <w:tab w:val="left" w:pos="284"/>
                <w:tab w:val="left" w:pos="8364"/>
              </w:tabs>
              <w:rPr>
                <w:color w:val="000000" w:themeColor="text1"/>
                <w:sz w:val="22"/>
                <w:szCs w:val="22"/>
              </w:rPr>
            </w:pPr>
            <w:r w:rsidRPr="005A01D8">
              <w:rPr>
                <w:color w:val="000000" w:themeColor="text1"/>
                <w:sz w:val="22"/>
                <w:szCs w:val="22"/>
              </w:rPr>
              <w:t>________________/</w:t>
            </w:r>
            <w:r w:rsidRPr="005A01D8">
              <w:rPr>
                <w:b/>
                <w:sz w:val="22"/>
                <w:szCs w:val="22"/>
              </w:rPr>
              <w:t>__________</w:t>
            </w:r>
            <w:r w:rsidR="00A625EE" w:rsidRPr="005A01D8">
              <w:rPr>
                <w:color w:val="000000" w:themeColor="text1"/>
                <w:sz w:val="22"/>
                <w:szCs w:val="22"/>
              </w:rPr>
              <w:t>/</w:t>
            </w:r>
          </w:p>
          <w:p w:rsidR="007244F9" w:rsidRPr="005A01D8" w:rsidRDefault="00A37B3F" w:rsidP="00874076">
            <w:pPr>
              <w:spacing w:line="259" w:lineRule="auto"/>
              <w:rPr>
                <w:b/>
                <w:sz w:val="22"/>
                <w:szCs w:val="22"/>
              </w:rPr>
            </w:pPr>
            <w:r w:rsidRPr="005A01D8">
              <w:rPr>
                <w:b/>
                <w:sz w:val="22"/>
                <w:szCs w:val="22"/>
              </w:rPr>
              <w:t>м.п.</w:t>
            </w:r>
          </w:p>
        </w:tc>
      </w:tr>
    </w:tbl>
    <w:p w:rsidR="002916A6" w:rsidRPr="005A01D8" w:rsidRDefault="002916A6" w:rsidP="00D2597C">
      <w:pPr>
        <w:framePr w:w="14352" w:wrap="auto" w:hAnchor="text"/>
        <w:tabs>
          <w:tab w:val="left" w:pos="284"/>
        </w:tabs>
        <w:ind w:firstLine="425"/>
        <w:jc w:val="right"/>
        <w:rPr>
          <w:sz w:val="22"/>
          <w:szCs w:val="22"/>
        </w:rPr>
        <w:sectPr w:rsidR="002916A6" w:rsidRPr="005A01D8" w:rsidSect="001561B8">
          <w:pgSz w:w="11907" w:h="16840" w:code="9"/>
          <w:pgMar w:top="1134" w:right="709" w:bottom="425" w:left="851" w:header="510" w:footer="686" w:gutter="0"/>
          <w:cols w:space="720"/>
          <w:noEndnote/>
          <w:docGrid w:linePitch="326"/>
        </w:sectPr>
      </w:pPr>
    </w:p>
    <w:p w:rsidR="005A27CA" w:rsidRPr="005A01D8" w:rsidRDefault="005A27CA" w:rsidP="005A27CA">
      <w:pPr>
        <w:tabs>
          <w:tab w:val="left" w:pos="284"/>
        </w:tabs>
        <w:ind w:firstLine="425"/>
        <w:jc w:val="right"/>
        <w:rPr>
          <w:sz w:val="22"/>
          <w:szCs w:val="22"/>
        </w:rPr>
      </w:pPr>
      <w:r w:rsidRPr="005A01D8">
        <w:rPr>
          <w:sz w:val="22"/>
          <w:szCs w:val="22"/>
        </w:rPr>
        <w:lastRenderedPageBreak/>
        <w:t>Приложение №2</w:t>
      </w:r>
    </w:p>
    <w:p w:rsidR="00595AFB" w:rsidRPr="005A01D8" w:rsidRDefault="00595AFB" w:rsidP="00595AFB">
      <w:pPr>
        <w:pStyle w:val="aff3"/>
        <w:jc w:val="right"/>
        <w:rPr>
          <w:rFonts w:ascii="Times New Roman" w:hAnsi="Times New Roman"/>
        </w:rPr>
      </w:pPr>
      <w:r w:rsidRPr="005A01D8">
        <w:rPr>
          <w:rFonts w:ascii="Times New Roman" w:hAnsi="Times New Roman"/>
        </w:rPr>
        <w:t>к Договору поставки товара № __________</w:t>
      </w:r>
    </w:p>
    <w:p w:rsidR="00595AFB" w:rsidRPr="005A01D8" w:rsidRDefault="00595AFB" w:rsidP="00595AFB">
      <w:pPr>
        <w:pStyle w:val="aff3"/>
        <w:jc w:val="right"/>
        <w:rPr>
          <w:rFonts w:ascii="Times New Roman" w:hAnsi="Times New Roman"/>
        </w:rPr>
      </w:pPr>
      <w:r w:rsidRPr="005A01D8">
        <w:rPr>
          <w:rFonts w:ascii="Times New Roman" w:hAnsi="Times New Roman"/>
        </w:rPr>
        <w:t xml:space="preserve">от </w:t>
      </w:r>
      <w:r w:rsidR="00874076" w:rsidRPr="005A01D8">
        <w:rPr>
          <w:rFonts w:ascii="Times New Roman" w:hAnsi="Times New Roman"/>
        </w:rPr>
        <w:t>«_</w:t>
      </w:r>
      <w:r w:rsidR="000F281A" w:rsidRPr="005A01D8">
        <w:rPr>
          <w:rFonts w:ascii="Times New Roman" w:hAnsi="Times New Roman"/>
        </w:rPr>
        <w:t>___</w:t>
      </w:r>
      <w:r w:rsidRPr="005A01D8">
        <w:rPr>
          <w:rFonts w:ascii="Times New Roman" w:hAnsi="Times New Roman"/>
        </w:rPr>
        <w:t>»</w:t>
      </w:r>
      <w:r w:rsidR="000F281A" w:rsidRPr="005A01D8">
        <w:rPr>
          <w:rFonts w:ascii="Times New Roman" w:hAnsi="Times New Roman"/>
        </w:rPr>
        <w:t xml:space="preserve"> </w:t>
      </w:r>
      <w:r w:rsidR="00874076" w:rsidRPr="005A01D8">
        <w:rPr>
          <w:rFonts w:ascii="Times New Roman" w:hAnsi="Times New Roman"/>
        </w:rPr>
        <w:t>_____________</w:t>
      </w:r>
      <w:r w:rsidRPr="005A01D8">
        <w:rPr>
          <w:rFonts w:ascii="Times New Roman" w:hAnsi="Times New Roman"/>
        </w:rPr>
        <w:t xml:space="preserve"> 20</w:t>
      </w:r>
      <w:r w:rsidR="00010A02" w:rsidRPr="005A01D8">
        <w:rPr>
          <w:rFonts w:ascii="Times New Roman" w:hAnsi="Times New Roman"/>
        </w:rPr>
        <w:t>__</w:t>
      </w:r>
      <w:r w:rsidRPr="005A01D8">
        <w:rPr>
          <w:rFonts w:ascii="Times New Roman" w:hAnsi="Times New Roman"/>
        </w:rPr>
        <w:t>г.</w:t>
      </w:r>
    </w:p>
    <w:p w:rsidR="00473E51" w:rsidRPr="005A01D8" w:rsidRDefault="00473E51" w:rsidP="005A27CA">
      <w:pPr>
        <w:jc w:val="center"/>
        <w:rPr>
          <w:b/>
          <w:bCs/>
          <w:sz w:val="22"/>
          <w:szCs w:val="22"/>
        </w:rPr>
      </w:pPr>
    </w:p>
    <w:p w:rsidR="0076403F" w:rsidRPr="005A01D8" w:rsidRDefault="0076403F" w:rsidP="005A27CA">
      <w:pPr>
        <w:jc w:val="center"/>
        <w:rPr>
          <w:b/>
          <w:bCs/>
          <w:sz w:val="22"/>
          <w:szCs w:val="22"/>
        </w:rPr>
      </w:pPr>
    </w:p>
    <w:p w:rsidR="005A27CA" w:rsidRPr="005A01D8" w:rsidRDefault="005A27CA" w:rsidP="005A27CA">
      <w:pPr>
        <w:jc w:val="center"/>
        <w:rPr>
          <w:b/>
          <w:bCs/>
          <w:sz w:val="22"/>
          <w:szCs w:val="22"/>
        </w:rPr>
      </w:pPr>
      <w:r w:rsidRPr="005A01D8">
        <w:rPr>
          <w:b/>
          <w:bCs/>
          <w:sz w:val="22"/>
          <w:szCs w:val="22"/>
        </w:rPr>
        <w:t>(Ф О Р М А)</w:t>
      </w:r>
    </w:p>
    <w:p w:rsidR="005A27CA" w:rsidRPr="005A01D8" w:rsidRDefault="005A27CA" w:rsidP="005A27CA">
      <w:pPr>
        <w:pStyle w:val="1"/>
        <w:jc w:val="center"/>
        <w:rPr>
          <w:rFonts w:ascii="Times New Roman" w:hAnsi="Times New Roman"/>
          <w:bCs w:val="0"/>
          <w:sz w:val="22"/>
          <w:szCs w:val="22"/>
        </w:rPr>
      </w:pPr>
      <w:r w:rsidRPr="005A01D8">
        <w:rPr>
          <w:rFonts w:ascii="Times New Roman" w:hAnsi="Times New Roman"/>
          <w:bCs w:val="0"/>
          <w:sz w:val="22"/>
          <w:szCs w:val="22"/>
        </w:rPr>
        <w:t>ЗАЯВКА</w:t>
      </w:r>
    </w:p>
    <w:p w:rsidR="005A27CA" w:rsidRPr="005A01D8" w:rsidRDefault="005A27CA" w:rsidP="005A27CA">
      <w:pPr>
        <w:jc w:val="center"/>
        <w:rPr>
          <w:sz w:val="22"/>
          <w:szCs w:val="22"/>
        </w:rPr>
      </w:pPr>
      <w:r w:rsidRPr="005A01D8">
        <w:rPr>
          <w:sz w:val="22"/>
          <w:szCs w:val="22"/>
        </w:rPr>
        <w:t>к Договору поставк</w:t>
      </w:r>
      <w:r w:rsidR="00595AFB" w:rsidRPr="005A01D8">
        <w:rPr>
          <w:sz w:val="22"/>
          <w:szCs w:val="22"/>
        </w:rPr>
        <w:t>и №____ от</w:t>
      </w:r>
      <w:r w:rsidR="00727BAB" w:rsidRPr="005A01D8">
        <w:rPr>
          <w:sz w:val="22"/>
          <w:szCs w:val="22"/>
        </w:rPr>
        <w:t xml:space="preserve"> «____» </w:t>
      </w:r>
      <w:r w:rsidR="00595AFB" w:rsidRPr="005A01D8">
        <w:rPr>
          <w:sz w:val="22"/>
          <w:szCs w:val="22"/>
        </w:rPr>
        <w:t>__________</w:t>
      </w:r>
      <w:r w:rsidR="00727BAB" w:rsidRPr="005A01D8">
        <w:rPr>
          <w:sz w:val="22"/>
          <w:szCs w:val="22"/>
        </w:rPr>
        <w:t xml:space="preserve"> </w:t>
      </w:r>
      <w:r w:rsidR="00595AFB" w:rsidRPr="005A01D8">
        <w:rPr>
          <w:sz w:val="22"/>
          <w:szCs w:val="22"/>
        </w:rPr>
        <w:t>20</w:t>
      </w:r>
      <w:r w:rsidR="00010A02" w:rsidRPr="005A01D8">
        <w:rPr>
          <w:sz w:val="22"/>
          <w:szCs w:val="22"/>
        </w:rPr>
        <w:t>__</w:t>
      </w:r>
      <w:r w:rsidR="00595AFB" w:rsidRPr="005A01D8">
        <w:rPr>
          <w:sz w:val="22"/>
          <w:szCs w:val="22"/>
        </w:rPr>
        <w:t>г.</w:t>
      </w:r>
    </w:p>
    <w:p w:rsidR="005A27CA" w:rsidRPr="005A01D8" w:rsidRDefault="005A27CA" w:rsidP="005A27CA">
      <w:pPr>
        <w:jc w:val="both"/>
        <w:rPr>
          <w:sz w:val="22"/>
          <w:szCs w:val="22"/>
        </w:rPr>
      </w:pPr>
    </w:p>
    <w:p w:rsidR="005A27CA" w:rsidRPr="005A01D8" w:rsidRDefault="005A27CA" w:rsidP="00874076">
      <w:pPr>
        <w:pStyle w:val="23"/>
        <w:rPr>
          <w:sz w:val="22"/>
          <w:szCs w:val="22"/>
        </w:rPr>
      </w:pPr>
      <w:r w:rsidRPr="005A01D8">
        <w:rPr>
          <w:sz w:val="22"/>
          <w:szCs w:val="22"/>
        </w:rPr>
        <w:t xml:space="preserve">г. Сочи                                                                </w:t>
      </w:r>
      <w:r w:rsidR="000F281A" w:rsidRPr="005A01D8">
        <w:rPr>
          <w:sz w:val="22"/>
          <w:szCs w:val="22"/>
        </w:rPr>
        <w:t xml:space="preserve">                        </w:t>
      </w:r>
      <w:r w:rsidR="004A7DDC" w:rsidRPr="005A01D8">
        <w:rPr>
          <w:sz w:val="22"/>
          <w:szCs w:val="22"/>
        </w:rPr>
        <w:t xml:space="preserve">                                           </w:t>
      </w:r>
      <w:r w:rsidR="000F281A" w:rsidRPr="005A01D8">
        <w:rPr>
          <w:sz w:val="22"/>
          <w:szCs w:val="22"/>
        </w:rPr>
        <w:t xml:space="preserve">       </w:t>
      </w:r>
      <w:r w:rsidR="004A7DDC" w:rsidRPr="005A01D8">
        <w:rPr>
          <w:sz w:val="22"/>
          <w:szCs w:val="22"/>
        </w:rPr>
        <w:t>«__» _______ 20_</w:t>
      </w:r>
      <w:r w:rsidR="00010A02" w:rsidRPr="005A01D8">
        <w:rPr>
          <w:sz w:val="22"/>
          <w:szCs w:val="22"/>
        </w:rPr>
        <w:t>_</w:t>
      </w:r>
      <w:r w:rsidR="004A7DDC" w:rsidRPr="005A01D8">
        <w:rPr>
          <w:sz w:val="22"/>
          <w:szCs w:val="22"/>
        </w:rPr>
        <w:t xml:space="preserve">г.        </w:t>
      </w:r>
      <w:r w:rsidR="004A7DDC" w:rsidRPr="005A01D8">
        <w:rPr>
          <w:sz w:val="22"/>
          <w:szCs w:val="22"/>
          <w:bdr w:val="single" w:sz="4" w:space="0" w:color="auto"/>
        </w:rPr>
        <w:t xml:space="preserve">                                                                          </w:t>
      </w:r>
      <w:r w:rsidR="000F281A" w:rsidRPr="005A01D8">
        <w:rPr>
          <w:sz w:val="22"/>
          <w:szCs w:val="22"/>
        </w:rPr>
        <w:t xml:space="preserve">                              </w:t>
      </w:r>
      <w:r w:rsidR="00874076" w:rsidRPr="005A01D8">
        <w:rPr>
          <w:sz w:val="22"/>
          <w:szCs w:val="22"/>
        </w:rPr>
        <w:t xml:space="preserve">       </w:t>
      </w:r>
      <w:r w:rsidR="0076403F" w:rsidRPr="005A01D8">
        <w:rPr>
          <w:sz w:val="22"/>
          <w:szCs w:val="22"/>
        </w:rPr>
        <w:t xml:space="preserve">                                                                                     </w:t>
      </w:r>
    </w:p>
    <w:p w:rsidR="005A27CA" w:rsidRPr="005A01D8" w:rsidRDefault="005A27CA" w:rsidP="005A27CA">
      <w:pPr>
        <w:pStyle w:val="a5"/>
        <w:rPr>
          <w:sz w:val="22"/>
          <w:szCs w:val="22"/>
        </w:rPr>
      </w:pPr>
      <w:r w:rsidRPr="005A01D8">
        <w:rPr>
          <w:sz w:val="22"/>
          <w:szCs w:val="22"/>
        </w:rPr>
        <w:t>Прошу Вас поставить Товар в ассортименте, количестве, и на условиях, перечисленных ниже:</w:t>
      </w:r>
    </w:p>
    <w:p w:rsidR="0076403F" w:rsidRPr="005A01D8" w:rsidRDefault="0076403F" w:rsidP="005A27CA">
      <w:pPr>
        <w:pStyle w:val="a5"/>
        <w:rPr>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830"/>
        <w:gridCol w:w="2410"/>
        <w:gridCol w:w="3260"/>
      </w:tblGrid>
      <w:tr w:rsidR="005A01D8" w:rsidRPr="005A01D8" w:rsidTr="00D27E6B">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 п/п</w:t>
            </w:r>
          </w:p>
        </w:tc>
        <w:tc>
          <w:tcPr>
            <w:tcW w:w="383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Наименование</w:t>
            </w:r>
          </w:p>
          <w:p w:rsidR="005A01D8" w:rsidRPr="005A01D8" w:rsidRDefault="005A01D8" w:rsidP="00D27E6B">
            <w:pPr>
              <w:jc w:val="center"/>
              <w:rPr>
                <w:b/>
                <w:sz w:val="22"/>
                <w:szCs w:val="22"/>
              </w:rPr>
            </w:pPr>
            <w:r w:rsidRPr="005A01D8">
              <w:rPr>
                <w:b/>
                <w:sz w:val="22"/>
                <w:szCs w:val="22"/>
              </w:rPr>
              <w:t>Товара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Ед. изм.</w:t>
            </w:r>
          </w:p>
        </w:tc>
        <w:tc>
          <w:tcPr>
            <w:tcW w:w="326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Кол-во</w:t>
            </w: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B507AD">
            <w:pPr>
              <w:pStyle w:val="af7"/>
              <w:widowControl w:val="0"/>
              <w:spacing w:line="256" w:lineRule="auto"/>
              <w:ind w:left="360"/>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B507AD">
            <w:pPr>
              <w:pStyle w:val="af7"/>
              <w:widowControl w:val="0"/>
              <w:spacing w:line="256" w:lineRule="auto"/>
              <w:ind w:left="360"/>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B507AD">
            <w:pPr>
              <w:pStyle w:val="af7"/>
              <w:widowControl w:val="0"/>
              <w:spacing w:line="256" w:lineRule="auto"/>
              <w:ind w:left="360"/>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B507AD">
            <w:pPr>
              <w:pStyle w:val="af7"/>
              <w:widowControl w:val="0"/>
              <w:spacing w:line="256" w:lineRule="auto"/>
              <w:ind w:left="360"/>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B507AD">
            <w:pPr>
              <w:pStyle w:val="af7"/>
              <w:widowControl w:val="0"/>
              <w:spacing w:line="256" w:lineRule="auto"/>
              <w:ind w:left="360"/>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B507AD">
            <w:pPr>
              <w:pStyle w:val="af7"/>
              <w:widowControl w:val="0"/>
              <w:spacing w:line="256" w:lineRule="auto"/>
              <w:ind w:left="360"/>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B507AD">
            <w:pPr>
              <w:pStyle w:val="af7"/>
              <w:widowControl w:val="0"/>
              <w:spacing w:line="256" w:lineRule="auto"/>
              <w:ind w:left="360"/>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B507AD">
            <w:pPr>
              <w:pStyle w:val="af7"/>
              <w:widowControl w:val="0"/>
              <w:spacing w:line="256" w:lineRule="auto"/>
              <w:ind w:left="360"/>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bl>
    <w:p w:rsidR="005A27CA" w:rsidRPr="005A01D8" w:rsidRDefault="005A27CA" w:rsidP="005A27CA">
      <w:pPr>
        <w:pStyle w:val="a5"/>
        <w:rPr>
          <w:sz w:val="22"/>
          <w:szCs w:val="22"/>
        </w:rPr>
      </w:pPr>
    </w:p>
    <w:p w:rsidR="005A01D8" w:rsidRPr="005A01D8" w:rsidRDefault="005A01D8" w:rsidP="005A01D8">
      <w:pPr>
        <w:pStyle w:val="af7"/>
        <w:numPr>
          <w:ilvl w:val="0"/>
          <w:numId w:val="8"/>
        </w:numPr>
        <w:shd w:val="clear" w:color="auto" w:fill="FAFBFE"/>
        <w:tabs>
          <w:tab w:val="left" w:pos="851"/>
        </w:tabs>
        <w:ind w:left="0" w:firstLine="567"/>
        <w:jc w:val="both"/>
        <w:rPr>
          <w:sz w:val="22"/>
          <w:szCs w:val="22"/>
        </w:rPr>
      </w:pPr>
      <w:r w:rsidRPr="005A01D8">
        <w:rPr>
          <w:sz w:val="22"/>
          <w:szCs w:val="22"/>
        </w:rPr>
        <w:t>Ориентировочная дата поставки Товара - _______________________.</w:t>
      </w:r>
    </w:p>
    <w:p w:rsidR="005A01D8" w:rsidRPr="005A01D8" w:rsidRDefault="005A01D8" w:rsidP="005A01D8">
      <w:pPr>
        <w:pStyle w:val="af7"/>
        <w:numPr>
          <w:ilvl w:val="0"/>
          <w:numId w:val="8"/>
        </w:numPr>
        <w:shd w:val="clear" w:color="auto" w:fill="FAFBFE"/>
        <w:tabs>
          <w:tab w:val="left" w:pos="851"/>
        </w:tabs>
        <w:ind w:left="0" w:firstLine="567"/>
        <w:jc w:val="both"/>
        <w:rPr>
          <w:sz w:val="22"/>
          <w:szCs w:val="22"/>
        </w:rPr>
      </w:pPr>
      <w:r w:rsidRPr="005A01D8">
        <w:rPr>
          <w:sz w:val="22"/>
          <w:szCs w:val="22"/>
        </w:rPr>
        <w:t>Условия и место поставки (при необходимости) - ____________________________.</w:t>
      </w:r>
    </w:p>
    <w:p w:rsidR="0076403F" w:rsidRPr="005A01D8" w:rsidRDefault="0076403F" w:rsidP="005A27CA">
      <w:pPr>
        <w:spacing w:line="240" w:lineRule="atLeast"/>
        <w:rPr>
          <w:sz w:val="22"/>
          <w:szCs w:val="22"/>
        </w:rPr>
      </w:pPr>
    </w:p>
    <w:p w:rsidR="005A01D8" w:rsidRPr="005A01D8" w:rsidRDefault="005A01D8" w:rsidP="005A27CA">
      <w:pPr>
        <w:spacing w:line="240" w:lineRule="atLeast"/>
        <w:rPr>
          <w:sz w:val="22"/>
          <w:szCs w:val="22"/>
        </w:rPr>
      </w:pPr>
    </w:p>
    <w:p w:rsidR="005A27CA" w:rsidRPr="005A01D8" w:rsidRDefault="005A27CA" w:rsidP="005A27CA">
      <w:pPr>
        <w:spacing w:line="240" w:lineRule="atLeast"/>
        <w:rPr>
          <w:b/>
          <w:sz w:val="22"/>
          <w:szCs w:val="22"/>
          <w:u w:val="single"/>
        </w:rPr>
      </w:pPr>
      <w:r w:rsidRPr="005A01D8">
        <w:rPr>
          <w:b/>
          <w:sz w:val="22"/>
          <w:szCs w:val="22"/>
          <w:u w:val="single"/>
        </w:rPr>
        <w:t xml:space="preserve">Ответственный: </w:t>
      </w:r>
    </w:p>
    <w:p w:rsidR="005A27CA" w:rsidRPr="005A01D8" w:rsidRDefault="00BA163D" w:rsidP="00BA163D">
      <w:pPr>
        <w:spacing w:line="240" w:lineRule="atLeast"/>
        <w:rPr>
          <w:i/>
          <w:sz w:val="22"/>
          <w:szCs w:val="22"/>
        </w:rPr>
      </w:pPr>
      <w:r w:rsidRPr="005A01D8">
        <w:rPr>
          <w:i/>
          <w:sz w:val="22"/>
          <w:szCs w:val="22"/>
        </w:rPr>
        <w:t>ФИО, должность, подпись</w:t>
      </w:r>
    </w:p>
    <w:p w:rsidR="00A74B3E" w:rsidRPr="005A01D8" w:rsidRDefault="00A74B3E" w:rsidP="005A27CA">
      <w:pPr>
        <w:spacing w:line="240" w:lineRule="atLeast"/>
        <w:jc w:val="center"/>
        <w:rPr>
          <w:b/>
          <w:sz w:val="22"/>
          <w:szCs w:val="22"/>
        </w:rPr>
      </w:pPr>
    </w:p>
    <w:p w:rsidR="003F1F98" w:rsidRPr="005A01D8" w:rsidRDefault="003F1F98" w:rsidP="005A27CA">
      <w:pPr>
        <w:spacing w:line="240" w:lineRule="atLeast"/>
        <w:jc w:val="center"/>
        <w:rPr>
          <w:b/>
          <w:sz w:val="22"/>
          <w:szCs w:val="22"/>
        </w:rPr>
      </w:pPr>
    </w:p>
    <w:p w:rsidR="003F1F98" w:rsidRPr="005A01D8" w:rsidRDefault="003F1F98" w:rsidP="005A27CA">
      <w:pPr>
        <w:spacing w:line="240" w:lineRule="atLeast"/>
        <w:jc w:val="center"/>
        <w:rPr>
          <w:b/>
          <w:sz w:val="22"/>
          <w:szCs w:val="22"/>
        </w:rPr>
      </w:pPr>
    </w:p>
    <w:p w:rsidR="005A27CA" w:rsidRPr="005A01D8" w:rsidRDefault="005A27CA" w:rsidP="005A27CA">
      <w:pPr>
        <w:spacing w:line="240" w:lineRule="atLeast"/>
        <w:jc w:val="center"/>
        <w:rPr>
          <w:b/>
          <w:sz w:val="22"/>
          <w:szCs w:val="22"/>
        </w:rPr>
      </w:pPr>
      <w:r w:rsidRPr="005A01D8">
        <w:rPr>
          <w:b/>
          <w:sz w:val="22"/>
          <w:szCs w:val="22"/>
        </w:rPr>
        <w:t>ФОРМА СОГЛАСОВАНА</w:t>
      </w:r>
    </w:p>
    <w:p w:rsidR="005A27CA" w:rsidRPr="005A01D8"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B507AD" w:rsidRPr="007244F9" w:rsidTr="00B507AD">
        <w:trPr>
          <w:trHeight w:val="1600"/>
          <w:jc w:val="center"/>
        </w:trPr>
        <w:tc>
          <w:tcPr>
            <w:tcW w:w="4140" w:type="dxa"/>
          </w:tcPr>
          <w:p w:rsidR="00B507AD" w:rsidRPr="00B507AD" w:rsidRDefault="00B507AD" w:rsidP="00B507AD">
            <w:pPr>
              <w:rPr>
                <w:b/>
                <w:sz w:val="22"/>
                <w:szCs w:val="22"/>
              </w:rPr>
            </w:pPr>
            <w:r w:rsidRPr="007244F9">
              <w:rPr>
                <w:b/>
                <w:sz w:val="22"/>
                <w:szCs w:val="22"/>
              </w:rPr>
              <w:t>ПОКУПАТЕЛЬ:</w:t>
            </w:r>
          </w:p>
          <w:p w:rsidR="00B507AD" w:rsidRPr="00B507AD" w:rsidRDefault="00B507AD" w:rsidP="00B507AD">
            <w:pPr>
              <w:rPr>
                <w:b/>
                <w:sz w:val="22"/>
                <w:szCs w:val="22"/>
              </w:rPr>
            </w:pPr>
            <w:r w:rsidRPr="007244F9">
              <w:rPr>
                <w:b/>
                <w:sz w:val="22"/>
                <w:szCs w:val="22"/>
              </w:rPr>
              <w:t>НАО «Красная поляна»</w:t>
            </w:r>
          </w:p>
          <w:p w:rsidR="00B507AD" w:rsidRPr="00B507AD" w:rsidRDefault="00B507AD" w:rsidP="00B507AD">
            <w:pPr>
              <w:rPr>
                <w:b/>
                <w:sz w:val="22"/>
                <w:szCs w:val="22"/>
              </w:rPr>
            </w:pPr>
          </w:p>
          <w:p w:rsidR="00B507AD" w:rsidRPr="00B507AD" w:rsidRDefault="00B507AD" w:rsidP="00B507AD">
            <w:pPr>
              <w:rPr>
                <w:b/>
                <w:sz w:val="22"/>
                <w:szCs w:val="22"/>
              </w:rPr>
            </w:pPr>
          </w:p>
          <w:p w:rsidR="00B507AD" w:rsidRPr="00B507AD" w:rsidRDefault="00B507AD" w:rsidP="00B507AD">
            <w:pPr>
              <w:rPr>
                <w:b/>
                <w:sz w:val="22"/>
                <w:szCs w:val="22"/>
              </w:rPr>
            </w:pPr>
            <w:r w:rsidRPr="007244F9">
              <w:rPr>
                <w:b/>
                <w:sz w:val="22"/>
                <w:szCs w:val="22"/>
              </w:rPr>
              <w:t>________________/______________/</w:t>
            </w:r>
          </w:p>
          <w:p w:rsidR="00B507AD" w:rsidRPr="00B507AD" w:rsidRDefault="00B507AD" w:rsidP="00B507AD">
            <w:pPr>
              <w:rPr>
                <w:b/>
                <w:sz w:val="22"/>
                <w:szCs w:val="22"/>
              </w:rPr>
            </w:pPr>
            <w:r>
              <w:rPr>
                <w:b/>
                <w:sz w:val="22"/>
                <w:szCs w:val="22"/>
              </w:rPr>
              <w:t>м</w:t>
            </w:r>
            <w:r w:rsidRPr="007244F9">
              <w:rPr>
                <w:b/>
                <w:sz w:val="22"/>
                <w:szCs w:val="22"/>
              </w:rPr>
              <w:t>.</w:t>
            </w:r>
            <w:r>
              <w:rPr>
                <w:b/>
                <w:sz w:val="22"/>
                <w:szCs w:val="22"/>
              </w:rPr>
              <w:t>п</w:t>
            </w:r>
            <w:r w:rsidRPr="007244F9">
              <w:rPr>
                <w:b/>
                <w:sz w:val="22"/>
                <w:szCs w:val="22"/>
              </w:rPr>
              <w:t xml:space="preserve"> </w:t>
            </w:r>
          </w:p>
          <w:p w:rsidR="00B507AD" w:rsidRPr="00B507AD" w:rsidRDefault="00B507AD" w:rsidP="00B507AD">
            <w:pPr>
              <w:rPr>
                <w:b/>
                <w:sz w:val="22"/>
                <w:szCs w:val="22"/>
              </w:rPr>
            </w:pPr>
          </w:p>
        </w:tc>
        <w:tc>
          <w:tcPr>
            <w:tcW w:w="4063" w:type="dxa"/>
          </w:tcPr>
          <w:p w:rsidR="00B507AD" w:rsidRPr="00B507AD" w:rsidRDefault="00B507AD" w:rsidP="00B507AD">
            <w:pPr>
              <w:spacing w:line="259" w:lineRule="auto"/>
              <w:rPr>
                <w:b/>
                <w:sz w:val="22"/>
                <w:szCs w:val="22"/>
              </w:rPr>
            </w:pPr>
            <w:r w:rsidRPr="007244F9">
              <w:rPr>
                <w:b/>
                <w:sz w:val="22"/>
                <w:szCs w:val="22"/>
              </w:rPr>
              <w:t>ПОКУПАТЕЛЬ:</w:t>
            </w:r>
          </w:p>
          <w:p w:rsidR="00B507AD" w:rsidRPr="00B507AD" w:rsidRDefault="00B507AD" w:rsidP="00B507AD">
            <w:pPr>
              <w:spacing w:line="259" w:lineRule="auto"/>
              <w:rPr>
                <w:b/>
                <w:sz w:val="22"/>
                <w:szCs w:val="22"/>
              </w:rPr>
            </w:pPr>
          </w:p>
          <w:p w:rsidR="00B507AD" w:rsidRPr="00B507AD" w:rsidRDefault="00B507AD" w:rsidP="00B507AD">
            <w:pPr>
              <w:spacing w:line="259" w:lineRule="auto"/>
              <w:rPr>
                <w:b/>
                <w:sz w:val="22"/>
                <w:szCs w:val="22"/>
              </w:rPr>
            </w:pPr>
          </w:p>
          <w:p w:rsidR="00B507AD" w:rsidRPr="00B507AD" w:rsidRDefault="00B507AD" w:rsidP="00B507AD">
            <w:pPr>
              <w:spacing w:line="259" w:lineRule="auto"/>
              <w:rPr>
                <w:b/>
                <w:sz w:val="22"/>
                <w:szCs w:val="22"/>
              </w:rPr>
            </w:pPr>
          </w:p>
          <w:p w:rsidR="00B507AD" w:rsidRPr="00B507AD" w:rsidRDefault="00B507AD" w:rsidP="00B507AD">
            <w:pPr>
              <w:spacing w:line="259" w:lineRule="auto"/>
              <w:rPr>
                <w:b/>
                <w:sz w:val="22"/>
                <w:szCs w:val="22"/>
              </w:rPr>
            </w:pPr>
            <w:r w:rsidRPr="007244F9">
              <w:rPr>
                <w:b/>
                <w:sz w:val="22"/>
                <w:szCs w:val="22"/>
              </w:rPr>
              <w:t>________________/______________/</w:t>
            </w:r>
          </w:p>
          <w:p w:rsidR="00B507AD" w:rsidRPr="00B507AD" w:rsidRDefault="00B507AD" w:rsidP="00B507AD">
            <w:pPr>
              <w:spacing w:line="259" w:lineRule="auto"/>
              <w:rPr>
                <w:b/>
                <w:sz w:val="22"/>
                <w:szCs w:val="22"/>
              </w:rPr>
            </w:pPr>
            <w:r>
              <w:rPr>
                <w:b/>
                <w:sz w:val="22"/>
                <w:szCs w:val="22"/>
              </w:rPr>
              <w:t>м</w:t>
            </w:r>
            <w:r w:rsidRPr="007244F9">
              <w:rPr>
                <w:b/>
                <w:sz w:val="22"/>
                <w:szCs w:val="22"/>
              </w:rPr>
              <w:t>.</w:t>
            </w:r>
            <w:r>
              <w:rPr>
                <w:b/>
                <w:sz w:val="22"/>
                <w:szCs w:val="22"/>
              </w:rPr>
              <w:t>п</w:t>
            </w:r>
            <w:r w:rsidRPr="007244F9">
              <w:rPr>
                <w:b/>
                <w:sz w:val="22"/>
                <w:szCs w:val="22"/>
              </w:rPr>
              <w:t>.</w:t>
            </w:r>
          </w:p>
        </w:tc>
      </w:tr>
    </w:tbl>
    <w:p w:rsidR="00161800" w:rsidRPr="005A01D8" w:rsidRDefault="00161800" w:rsidP="0076403F">
      <w:pPr>
        <w:tabs>
          <w:tab w:val="left" w:pos="1417"/>
        </w:tabs>
        <w:rPr>
          <w:sz w:val="22"/>
          <w:szCs w:val="22"/>
        </w:rPr>
      </w:pPr>
    </w:p>
    <w:sectPr w:rsidR="00161800" w:rsidRPr="005A01D8"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FAB" w:rsidRDefault="008D0FAB">
      <w:r>
        <w:separator/>
      </w:r>
    </w:p>
  </w:endnote>
  <w:endnote w:type="continuationSeparator" w:id="0">
    <w:p w:rsidR="008D0FAB" w:rsidRDefault="008D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628680"/>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B14B85">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FAB" w:rsidRDefault="008D0FAB">
      <w:r>
        <w:separator/>
      </w:r>
    </w:p>
  </w:footnote>
  <w:footnote w:type="continuationSeparator" w:id="0">
    <w:p w:rsidR="008D0FAB" w:rsidRDefault="008D0F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14:anchorId="795C0BFD" wp14:editId="5B44CF1C">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021630"/>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4E7344B"/>
    <w:multiLevelType w:val="hybridMultilevel"/>
    <w:tmpl w:val="D114720A"/>
    <w:lvl w:ilvl="0" w:tplc="25E2C38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93">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E8261D2"/>
    <w:multiLevelType w:val="multilevel"/>
    <w:tmpl w:val="A39ACCA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3">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2">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60">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8">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9">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9"/>
  </w:num>
  <w:num w:numId="2">
    <w:abstractNumId w:val="137"/>
  </w:num>
  <w:num w:numId="3">
    <w:abstractNumId w:val="68"/>
  </w:num>
  <w:num w:numId="4">
    <w:abstractNumId w:val="427"/>
  </w:num>
  <w:num w:numId="5">
    <w:abstractNumId w:val="130"/>
  </w:num>
  <w:num w:numId="6">
    <w:abstractNumId w:val="428"/>
  </w:num>
  <w:num w:numId="7">
    <w:abstractNumId w:val="341"/>
  </w:num>
  <w:num w:numId="8">
    <w:abstractNumId w:val="89"/>
  </w:num>
  <w:num w:numId="9">
    <w:abstractNumId w:val="362"/>
  </w:num>
  <w:num w:numId="10">
    <w:abstractNumId w:val="150"/>
  </w:num>
  <w:num w:numId="11">
    <w:abstractNumId w:val="292"/>
  </w:num>
  <w:num w:numId="12">
    <w:abstractNumId w:val="329"/>
  </w:num>
  <w:num w:numId="13">
    <w:abstractNumId w:val="284"/>
  </w:num>
  <w:num w:numId="14">
    <w:abstractNumId w:val="104"/>
  </w:num>
  <w:num w:numId="15">
    <w:abstractNumId w:val="283"/>
  </w:num>
  <w:num w:numId="16">
    <w:abstractNumId w:val="288"/>
  </w:num>
  <w:num w:numId="17">
    <w:abstractNumId w:val="344"/>
  </w:num>
  <w:num w:numId="18">
    <w:abstractNumId w:val="69"/>
  </w:num>
  <w:num w:numId="19">
    <w:abstractNumId w:val="354"/>
  </w:num>
  <w:num w:numId="20">
    <w:abstractNumId w:val="181"/>
  </w:num>
  <w:num w:numId="21">
    <w:abstractNumId w:val="306"/>
  </w:num>
  <w:num w:numId="22">
    <w:abstractNumId w:val="79"/>
  </w:num>
  <w:num w:numId="23">
    <w:abstractNumId w:val="363"/>
  </w:num>
  <w:num w:numId="24">
    <w:abstractNumId w:val="141"/>
  </w:num>
  <w:num w:numId="25">
    <w:abstractNumId w:val="20"/>
  </w:num>
  <w:num w:numId="26">
    <w:abstractNumId w:val="159"/>
  </w:num>
  <w:num w:numId="27">
    <w:abstractNumId w:val="132"/>
  </w:num>
  <w:num w:numId="28">
    <w:abstractNumId w:val="267"/>
  </w:num>
  <w:num w:numId="29">
    <w:abstractNumId w:val="322"/>
  </w:num>
  <w:num w:numId="30">
    <w:abstractNumId w:val="352"/>
  </w:num>
  <w:num w:numId="31">
    <w:abstractNumId w:val="364"/>
  </w:num>
  <w:num w:numId="32">
    <w:abstractNumId w:val="197"/>
  </w:num>
  <w:num w:numId="33">
    <w:abstractNumId w:val="100"/>
  </w:num>
  <w:num w:numId="34">
    <w:abstractNumId w:val="393"/>
  </w:num>
  <w:num w:numId="35">
    <w:abstractNumId w:val="245"/>
  </w:num>
  <w:num w:numId="36">
    <w:abstractNumId w:val="331"/>
  </w:num>
  <w:num w:numId="37">
    <w:abstractNumId w:val="280"/>
  </w:num>
  <w:num w:numId="38">
    <w:abstractNumId w:val="18"/>
  </w:num>
  <w:num w:numId="39">
    <w:abstractNumId w:val="438"/>
  </w:num>
  <w:num w:numId="40">
    <w:abstractNumId w:val="346"/>
  </w:num>
  <w:num w:numId="41">
    <w:abstractNumId w:val="436"/>
  </w:num>
  <w:num w:numId="42">
    <w:abstractNumId w:val="358"/>
  </w:num>
  <w:num w:numId="43">
    <w:abstractNumId w:val="12"/>
  </w:num>
  <w:num w:numId="44">
    <w:abstractNumId w:val="290"/>
  </w:num>
  <w:num w:numId="45">
    <w:abstractNumId w:val="19"/>
  </w:num>
  <w:num w:numId="46">
    <w:abstractNumId w:val="52"/>
  </w:num>
  <w:num w:numId="47">
    <w:abstractNumId w:val="388"/>
  </w:num>
  <w:num w:numId="48">
    <w:abstractNumId w:val="24"/>
  </w:num>
  <w:num w:numId="49">
    <w:abstractNumId w:val="416"/>
  </w:num>
  <w:num w:numId="50">
    <w:abstractNumId w:val="279"/>
  </w:num>
  <w:num w:numId="51">
    <w:abstractNumId w:val="27"/>
  </w:num>
  <w:num w:numId="52">
    <w:abstractNumId w:val="66"/>
  </w:num>
  <w:num w:numId="53">
    <w:abstractNumId w:val="399"/>
  </w:num>
  <w:num w:numId="54">
    <w:abstractNumId w:val="144"/>
  </w:num>
  <w:num w:numId="55">
    <w:abstractNumId w:val="405"/>
  </w:num>
  <w:num w:numId="56">
    <w:abstractNumId w:val="301"/>
  </w:num>
  <w:num w:numId="57">
    <w:abstractNumId w:val="361"/>
  </w:num>
  <w:num w:numId="58">
    <w:abstractNumId w:val="0"/>
  </w:num>
  <w:num w:numId="59">
    <w:abstractNumId w:val="3"/>
  </w:num>
  <w:num w:numId="60">
    <w:abstractNumId w:val="368"/>
  </w:num>
  <w:num w:numId="61">
    <w:abstractNumId w:val="1"/>
  </w:num>
  <w:num w:numId="62">
    <w:abstractNumId w:val="120"/>
  </w:num>
  <w:num w:numId="63">
    <w:abstractNumId w:val="110"/>
  </w:num>
  <w:num w:numId="64">
    <w:abstractNumId w:val="230"/>
  </w:num>
  <w:num w:numId="65">
    <w:abstractNumId w:val="191"/>
  </w:num>
  <w:num w:numId="66">
    <w:abstractNumId w:val="299"/>
  </w:num>
  <w:num w:numId="67">
    <w:abstractNumId w:val="64"/>
  </w:num>
  <w:num w:numId="68">
    <w:abstractNumId w:val="353"/>
  </w:num>
  <w:num w:numId="69">
    <w:abstractNumId w:val="80"/>
  </w:num>
  <w:num w:numId="70">
    <w:abstractNumId w:val="342"/>
  </w:num>
  <w:num w:numId="71">
    <w:abstractNumId w:val="312"/>
  </w:num>
  <w:num w:numId="72">
    <w:abstractNumId w:val="315"/>
  </w:num>
  <w:num w:numId="73">
    <w:abstractNumId w:val="220"/>
  </w:num>
  <w:num w:numId="74">
    <w:abstractNumId w:val="48"/>
  </w:num>
  <w:num w:numId="75">
    <w:abstractNumId w:val="236"/>
  </w:num>
  <w:num w:numId="76">
    <w:abstractNumId w:val="25"/>
  </w:num>
  <w:num w:numId="77">
    <w:abstractNumId w:val="11"/>
  </w:num>
  <w:num w:numId="78">
    <w:abstractNumId w:val="335"/>
  </w:num>
  <w:num w:numId="79">
    <w:abstractNumId w:val="90"/>
  </w:num>
  <w:num w:numId="80">
    <w:abstractNumId w:val="60"/>
  </w:num>
  <w:num w:numId="81">
    <w:abstractNumId w:val="155"/>
  </w:num>
  <w:num w:numId="82">
    <w:abstractNumId w:val="41"/>
  </w:num>
  <w:num w:numId="83">
    <w:abstractNumId w:val="37"/>
  </w:num>
  <w:num w:numId="84">
    <w:abstractNumId w:val="240"/>
  </w:num>
  <w:num w:numId="85">
    <w:abstractNumId w:val="303"/>
  </w:num>
  <w:num w:numId="86">
    <w:abstractNumId w:val="145"/>
  </w:num>
  <w:num w:numId="87">
    <w:abstractNumId w:val="238"/>
  </w:num>
  <w:num w:numId="88">
    <w:abstractNumId w:val="40"/>
  </w:num>
  <w:num w:numId="89">
    <w:abstractNumId w:val="248"/>
  </w:num>
  <w:num w:numId="90">
    <w:abstractNumId w:val="334"/>
  </w:num>
  <w:num w:numId="91">
    <w:abstractNumId w:val="224"/>
  </w:num>
  <w:num w:numId="92">
    <w:abstractNumId w:val="205"/>
  </w:num>
  <w:num w:numId="93">
    <w:abstractNumId w:val="336"/>
  </w:num>
  <w:num w:numId="94">
    <w:abstractNumId w:val="28"/>
  </w:num>
  <w:num w:numId="95">
    <w:abstractNumId w:val="22"/>
  </w:num>
  <w:num w:numId="96">
    <w:abstractNumId w:val="195"/>
  </w:num>
  <w:num w:numId="97">
    <w:abstractNumId w:val="295"/>
  </w:num>
  <w:num w:numId="98">
    <w:abstractNumId w:val="166"/>
  </w:num>
  <w:num w:numId="99">
    <w:abstractNumId w:val="375"/>
  </w:num>
  <w:num w:numId="100">
    <w:abstractNumId w:val="256"/>
  </w:num>
  <w:num w:numId="101">
    <w:abstractNumId w:val="147"/>
  </w:num>
  <w:num w:numId="102">
    <w:abstractNumId w:val="369"/>
  </w:num>
  <w:num w:numId="103">
    <w:abstractNumId w:val="23"/>
  </w:num>
  <w:num w:numId="104">
    <w:abstractNumId w:val="222"/>
  </w:num>
  <w:num w:numId="105">
    <w:abstractNumId w:val="73"/>
  </w:num>
  <w:num w:numId="106">
    <w:abstractNumId w:val="326"/>
  </w:num>
  <w:num w:numId="107">
    <w:abstractNumId w:val="319"/>
  </w:num>
  <w:num w:numId="108">
    <w:abstractNumId w:val="202"/>
  </w:num>
  <w:num w:numId="109">
    <w:abstractNumId w:val="33"/>
  </w:num>
  <w:num w:numId="110">
    <w:abstractNumId w:val="174"/>
  </w:num>
  <w:num w:numId="111">
    <w:abstractNumId w:val="182"/>
  </w:num>
  <w:num w:numId="112">
    <w:abstractNumId w:val="173"/>
  </w:num>
  <w:num w:numId="113">
    <w:abstractNumId w:val="167"/>
  </w:num>
  <w:num w:numId="114">
    <w:abstractNumId w:val="385"/>
  </w:num>
  <w:num w:numId="115">
    <w:abstractNumId w:val="59"/>
  </w:num>
  <w:num w:numId="116">
    <w:abstractNumId w:val="127"/>
  </w:num>
  <w:num w:numId="117">
    <w:abstractNumId w:val="401"/>
  </w:num>
  <w:num w:numId="118">
    <w:abstractNumId w:val="178"/>
  </w:num>
  <w:num w:numId="119">
    <w:abstractNumId w:val="307"/>
  </w:num>
  <w:num w:numId="120">
    <w:abstractNumId w:val="76"/>
  </w:num>
  <w:num w:numId="121">
    <w:abstractNumId w:val="234"/>
  </w:num>
  <w:num w:numId="122">
    <w:abstractNumId w:val="350"/>
  </w:num>
  <w:num w:numId="123">
    <w:abstractNumId w:val="382"/>
  </w:num>
  <w:num w:numId="124">
    <w:abstractNumId w:val="434"/>
  </w:num>
  <w:num w:numId="125">
    <w:abstractNumId w:val="38"/>
  </w:num>
  <w:num w:numId="126">
    <w:abstractNumId w:val="44"/>
  </w:num>
  <w:num w:numId="127">
    <w:abstractNumId w:val="415"/>
  </w:num>
  <w:num w:numId="128">
    <w:abstractNumId w:val="21"/>
  </w:num>
  <w:num w:numId="129">
    <w:abstractNumId w:val="397"/>
  </w:num>
  <w:num w:numId="130">
    <w:abstractNumId w:val="391"/>
  </w:num>
  <w:num w:numId="131">
    <w:abstractNumId w:val="50"/>
  </w:num>
  <w:num w:numId="132">
    <w:abstractNumId w:val="13"/>
  </w:num>
  <w:num w:numId="133">
    <w:abstractNumId w:val="86"/>
  </w:num>
  <w:num w:numId="134">
    <w:abstractNumId w:val="211"/>
  </w:num>
  <w:num w:numId="135">
    <w:abstractNumId w:val="165"/>
  </w:num>
  <w:num w:numId="136">
    <w:abstractNumId w:val="379"/>
  </w:num>
  <w:num w:numId="137">
    <w:abstractNumId w:val="88"/>
  </w:num>
  <w:num w:numId="138">
    <w:abstractNumId w:val="148"/>
  </w:num>
  <w:num w:numId="139">
    <w:abstractNumId w:val="71"/>
  </w:num>
  <w:num w:numId="140">
    <w:abstractNumId w:val="143"/>
  </w:num>
  <w:num w:numId="141">
    <w:abstractNumId w:val="411"/>
  </w:num>
  <w:num w:numId="142">
    <w:abstractNumId w:val="330"/>
  </w:num>
  <w:num w:numId="143">
    <w:abstractNumId w:val="387"/>
  </w:num>
  <w:num w:numId="144">
    <w:abstractNumId w:val="35"/>
  </w:num>
  <w:num w:numId="145">
    <w:abstractNumId w:val="273"/>
  </w:num>
  <w:num w:numId="146">
    <w:abstractNumId w:val="125"/>
  </w:num>
  <w:num w:numId="147">
    <w:abstractNumId w:val="185"/>
  </w:num>
  <w:num w:numId="148">
    <w:abstractNumId w:val="176"/>
  </w:num>
  <w:num w:numId="149">
    <w:abstractNumId w:val="207"/>
  </w:num>
  <w:num w:numId="150">
    <w:abstractNumId w:val="186"/>
  </w:num>
  <w:num w:numId="151">
    <w:abstractNumId w:val="291"/>
  </w:num>
  <w:num w:numId="152">
    <w:abstractNumId w:val="347"/>
  </w:num>
  <w:num w:numId="153">
    <w:abstractNumId w:val="392"/>
  </w:num>
  <w:num w:numId="154">
    <w:abstractNumId w:val="83"/>
  </w:num>
  <w:num w:numId="155">
    <w:abstractNumId w:val="122"/>
  </w:num>
  <w:num w:numId="156">
    <w:abstractNumId w:val="266"/>
  </w:num>
  <w:num w:numId="157">
    <w:abstractNumId w:val="227"/>
  </w:num>
  <w:num w:numId="158">
    <w:abstractNumId w:val="217"/>
  </w:num>
  <w:num w:numId="159">
    <w:abstractNumId w:val="209"/>
  </w:num>
  <w:num w:numId="160">
    <w:abstractNumId w:val="339"/>
  </w:num>
  <w:num w:numId="161">
    <w:abstractNumId w:val="70"/>
  </w:num>
  <w:num w:numId="162">
    <w:abstractNumId w:val="374"/>
  </w:num>
  <w:num w:numId="163">
    <w:abstractNumId w:val="201"/>
  </w:num>
  <w:num w:numId="164">
    <w:abstractNumId w:val="87"/>
  </w:num>
  <w:num w:numId="165">
    <w:abstractNumId w:val="261"/>
  </w:num>
  <w:num w:numId="166">
    <w:abstractNumId w:val="223"/>
  </w:num>
  <w:num w:numId="167">
    <w:abstractNumId w:val="239"/>
  </w:num>
  <w:num w:numId="168">
    <w:abstractNumId w:val="345"/>
  </w:num>
  <w:num w:numId="169">
    <w:abstractNumId w:val="82"/>
  </w:num>
  <w:num w:numId="170">
    <w:abstractNumId w:val="425"/>
  </w:num>
  <w:num w:numId="171">
    <w:abstractNumId w:val="105"/>
  </w:num>
  <w:num w:numId="172">
    <w:abstractNumId w:val="199"/>
  </w:num>
  <w:num w:numId="173">
    <w:abstractNumId w:val="372"/>
  </w:num>
  <w:num w:numId="174">
    <w:abstractNumId w:val="305"/>
  </w:num>
  <w:num w:numId="175">
    <w:abstractNumId w:val="97"/>
  </w:num>
  <w:num w:numId="176">
    <w:abstractNumId w:val="422"/>
  </w:num>
  <w:num w:numId="177">
    <w:abstractNumId w:val="168"/>
  </w:num>
  <w:num w:numId="178">
    <w:abstractNumId w:val="203"/>
  </w:num>
  <w:num w:numId="179">
    <w:abstractNumId w:val="93"/>
  </w:num>
  <w:num w:numId="180">
    <w:abstractNumId w:val="51"/>
  </w:num>
  <w:num w:numId="181">
    <w:abstractNumId w:val="430"/>
  </w:num>
  <w:num w:numId="182">
    <w:abstractNumId w:val="343"/>
  </w:num>
  <w:num w:numId="183">
    <w:abstractNumId w:val="84"/>
  </w:num>
  <w:num w:numId="184">
    <w:abstractNumId w:val="302"/>
  </w:num>
  <w:num w:numId="185">
    <w:abstractNumId w:val="81"/>
  </w:num>
  <w:num w:numId="186">
    <w:abstractNumId w:val="39"/>
  </w:num>
  <w:num w:numId="187">
    <w:abstractNumId w:val="437"/>
  </w:num>
  <w:num w:numId="188">
    <w:abstractNumId w:val="6"/>
  </w:num>
  <w:num w:numId="189">
    <w:abstractNumId w:val="367"/>
  </w:num>
  <w:num w:numId="190">
    <w:abstractNumId w:val="304"/>
  </w:num>
  <w:num w:numId="191">
    <w:abstractNumId w:val="183"/>
  </w:num>
  <w:num w:numId="192">
    <w:abstractNumId w:val="212"/>
  </w:num>
  <w:num w:numId="193">
    <w:abstractNumId w:val="383"/>
  </w:num>
  <w:num w:numId="194">
    <w:abstractNumId w:val="45"/>
  </w:num>
  <w:num w:numId="195">
    <w:abstractNumId w:val="215"/>
  </w:num>
  <w:num w:numId="196">
    <w:abstractNumId w:val="118"/>
  </w:num>
  <w:num w:numId="197">
    <w:abstractNumId w:val="257"/>
  </w:num>
  <w:num w:numId="198">
    <w:abstractNumId w:val="340"/>
  </w:num>
  <w:num w:numId="199">
    <w:abstractNumId w:val="55"/>
  </w:num>
  <w:num w:numId="200">
    <w:abstractNumId w:val="233"/>
  </w:num>
  <w:num w:numId="201">
    <w:abstractNumId w:val="402"/>
  </w:num>
  <w:num w:numId="202">
    <w:abstractNumId w:val="271"/>
  </w:num>
  <w:num w:numId="203">
    <w:abstractNumId w:val="395"/>
  </w:num>
  <w:num w:numId="204">
    <w:abstractNumId w:val="232"/>
  </w:num>
  <w:num w:numId="205">
    <w:abstractNumId w:val="221"/>
  </w:num>
  <w:num w:numId="206">
    <w:abstractNumId w:val="15"/>
  </w:num>
  <w:num w:numId="207">
    <w:abstractNumId w:val="338"/>
  </w:num>
  <w:num w:numId="208">
    <w:abstractNumId w:val="133"/>
  </w:num>
  <w:num w:numId="209">
    <w:abstractNumId w:val="376"/>
  </w:num>
  <w:num w:numId="210">
    <w:abstractNumId w:val="170"/>
  </w:num>
  <w:num w:numId="211">
    <w:abstractNumId w:val="287"/>
  </w:num>
  <w:num w:numId="212">
    <w:abstractNumId w:val="328"/>
  </w:num>
  <w:num w:numId="213">
    <w:abstractNumId w:val="228"/>
  </w:num>
  <w:num w:numId="214">
    <w:abstractNumId w:val="371"/>
  </w:num>
  <w:num w:numId="215">
    <w:abstractNumId w:val="102"/>
  </w:num>
  <w:num w:numId="216">
    <w:abstractNumId w:val="123"/>
  </w:num>
  <w:num w:numId="217">
    <w:abstractNumId w:val="115"/>
  </w:num>
  <w:num w:numId="218">
    <w:abstractNumId w:val="365"/>
  </w:num>
  <w:num w:numId="219">
    <w:abstractNumId w:val="269"/>
  </w:num>
  <w:num w:numId="220">
    <w:abstractNumId w:val="324"/>
  </w:num>
  <w:num w:numId="221">
    <w:abstractNumId w:val="112"/>
  </w:num>
  <w:num w:numId="222">
    <w:abstractNumId w:val="151"/>
  </w:num>
  <w:num w:numId="223">
    <w:abstractNumId w:val="394"/>
  </w:num>
  <w:num w:numId="224">
    <w:abstractNumId w:val="265"/>
  </w:num>
  <w:num w:numId="225">
    <w:abstractNumId w:val="47"/>
  </w:num>
  <w:num w:numId="226">
    <w:abstractNumId w:val="433"/>
  </w:num>
  <w:num w:numId="227">
    <w:abstractNumId w:val="325"/>
  </w:num>
  <w:num w:numId="228">
    <w:abstractNumId w:val="259"/>
  </w:num>
  <w:num w:numId="229">
    <w:abstractNumId w:val="210"/>
  </w:num>
  <w:num w:numId="230">
    <w:abstractNumId w:val="180"/>
  </w:num>
  <w:num w:numId="231">
    <w:abstractNumId w:val="108"/>
  </w:num>
  <w:num w:numId="232">
    <w:abstractNumId w:val="418"/>
  </w:num>
  <w:num w:numId="233">
    <w:abstractNumId w:val="408"/>
  </w:num>
  <w:num w:numId="234">
    <w:abstractNumId w:val="78"/>
  </w:num>
  <w:num w:numId="235">
    <w:abstractNumId w:val="101"/>
  </w:num>
  <w:num w:numId="236">
    <w:abstractNumId w:val="274"/>
  </w:num>
  <w:num w:numId="237">
    <w:abstractNumId w:val="417"/>
  </w:num>
  <w:num w:numId="238">
    <w:abstractNumId w:val="77"/>
  </w:num>
  <w:num w:numId="239">
    <w:abstractNumId w:val="128"/>
  </w:num>
  <w:num w:numId="240">
    <w:abstractNumId w:val="263"/>
  </w:num>
  <w:num w:numId="241">
    <w:abstractNumId w:val="377"/>
  </w:num>
  <w:num w:numId="242">
    <w:abstractNumId w:val="177"/>
  </w:num>
  <w:num w:numId="243">
    <w:abstractNumId w:val="414"/>
  </w:num>
  <w:num w:numId="244">
    <w:abstractNumId w:val="237"/>
  </w:num>
  <w:num w:numId="245">
    <w:abstractNumId w:val="351"/>
  </w:num>
  <w:num w:numId="246">
    <w:abstractNumId w:val="406"/>
  </w:num>
  <w:num w:numId="247">
    <w:abstractNumId w:val="154"/>
  </w:num>
  <w:num w:numId="248">
    <w:abstractNumId w:val="153"/>
  </w:num>
  <w:num w:numId="249">
    <w:abstractNumId w:val="378"/>
  </w:num>
  <w:num w:numId="250">
    <w:abstractNumId w:val="225"/>
  </w:num>
  <w:num w:numId="251">
    <w:abstractNumId w:val="219"/>
  </w:num>
  <w:num w:numId="252">
    <w:abstractNumId w:val="158"/>
  </w:num>
  <w:num w:numId="253">
    <w:abstractNumId w:val="138"/>
  </w:num>
  <w:num w:numId="254">
    <w:abstractNumId w:val="5"/>
  </w:num>
  <w:num w:numId="255">
    <w:abstractNumId w:val="53"/>
  </w:num>
  <w:num w:numId="256">
    <w:abstractNumId w:val="423"/>
  </w:num>
  <w:num w:numId="257">
    <w:abstractNumId w:val="289"/>
  </w:num>
  <w:num w:numId="258">
    <w:abstractNumId w:val="258"/>
  </w:num>
  <w:num w:numId="259">
    <w:abstractNumId w:val="140"/>
  </w:num>
  <w:num w:numId="260">
    <w:abstractNumId w:val="169"/>
  </w:num>
  <w:num w:numId="261">
    <w:abstractNumId w:val="403"/>
  </w:num>
  <w:num w:numId="262">
    <w:abstractNumId w:val="360"/>
  </w:num>
  <w:num w:numId="263">
    <w:abstractNumId w:val="30"/>
  </w:num>
  <w:num w:numId="264">
    <w:abstractNumId w:val="404"/>
  </w:num>
  <w:num w:numId="265">
    <w:abstractNumId w:val="114"/>
  </w:num>
  <w:num w:numId="266">
    <w:abstractNumId w:val="54"/>
  </w:num>
  <w:num w:numId="267">
    <w:abstractNumId w:val="67"/>
  </w:num>
  <w:num w:numId="268">
    <w:abstractNumId w:val="152"/>
  </w:num>
  <w:num w:numId="269">
    <w:abstractNumId w:val="297"/>
  </w:num>
  <w:num w:numId="270">
    <w:abstractNumId w:val="277"/>
  </w:num>
  <w:num w:numId="271">
    <w:abstractNumId w:val="308"/>
  </w:num>
  <w:num w:numId="272">
    <w:abstractNumId w:val="380"/>
  </w:num>
  <w:num w:numId="273">
    <w:abstractNumId w:val="286"/>
  </w:num>
  <w:num w:numId="274">
    <w:abstractNumId w:val="316"/>
  </w:num>
  <w:num w:numId="275">
    <w:abstractNumId w:val="310"/>
  </w:num>
  <w:num w:numId="276">
    <w:abstractNumId w:val="109"/>
  </w:num>
  <w:num w:numId="277">
    <w:abstractNumId w:val="58"/>
  </w:num>
  <w:num w:numId="278">
    <w:abstractNumId w:val="412"/>
  </w:num>
  <w:num w:numId="279">
    <w:abstractNumId w:val="272"/>
  </w:num>
  <w:num w:numId="280">
    <w:abstractNumId w:val="247"/>
  </w:num>
  <w:num w:numId="281">
    <w:abstractNumId w:val="26"/>
  </w:num>
  <w:num w:numId="282">
    <w:abstractNumId w:val="241"/>
  </w:num>
  <w:num w:numId="283">
    <w:abstractNumId w:val="187"/>
  </w:num>
  <w:num w:numId="284">
    <w:abstractNumId w:val="226"/>
  </w:num>
  <w:num w:numId="285">
    <w:abstractNumId w:val="135"/>
  </w:num>
  <w:num w:numId="286">
    <w:abstractNumId w:val="142"/>
  </w:num>
  <w:num w:numId="287">
    <w:abstractNumId w:val="10"/>
  </w:num>
  <w:num w:numId="288">
    <w:abstractNumId w:val="244"/>
  </w:num>
  <w:num w:numId="289">
    <w:abstractNumId w:val="171"/>
  </w:num>
  <w:num w:numId="290">
    <w:abstractNumId w:val="243"/>
  </w:num>
  <w:num w:numId="291">
    <w:abstractNumId w:val="106"/>
  </w:num>
  <w:num w:numId="292">
    <w:abstractNumId w:val="323"/>
  </w:num>
  <w:num w:numId="293">
    <w:abstractNumId w:val="357"/>
  </w:num>
  <w:num w:numId="294">
    <w:abstractNumId w:val="194"/>
  </w:num>
  <w:num w:numId="295">
    <w:abstractNumId w:val="426"/>
  </w:num>
  <w:num w:numId="296">
    <w:abstractNumId w:val="56"/>
  </w:num>
  <w:num w:numId="297">
    <w:abstractNumId w:val="311"/>
  </w:num>
  <w:num w:numId="298">
    <w:abstractNumId w:val="43"/>
  </w:num>
  <w:num w:numId="299">
    <w:abstractNumId w:val="96"/>
  </w:num>
  <w:num w:numId="300">
    <w:abstractNumId w:val="65"/>
  </w:num>
  <w:num w:numId="301">
    <w:abstractNumId w:val="99"/>
  </w:num>
  <w:num w:numId="302">
    <w:abstractNumId w:val="14"/>
  </w:num>
  <w:num w:numId="303">
    <w:abstractNumId w:val="198"/>
  </w:num>
  <w:num w:numId="304">
    <w:abstractNumId w:val="317"/>
  </w:num>
  <w:num w:numId="305">
    <w:abstractNumId w:val="121"/>
  </w:num>
  <w:num w:numId="306">
    <w:abstractNumId w:val="314"/>
  </w:num>
  <w:num w:numId="307">
    <w:abstractNumId w:val="435"/>
  </w:num>
  <w:num w:numId="308">
    <w:abstractNumId w:val="348"/>
  </w:num>
  <w:num w:numId="309">
    <w:abstractNumId w:val="320"/>
  </w:num>
  <w:num w:numId="310">
    <w:abstractNumId w:val="318"/>
  </w:num>
  <w:num w:numId="311">
    <w:abstractNumId w:val="17"/>
  </w:num>
  <w:num w:numId="312">
    <w:abstractNumId w:val="98"/>
  </w:num>
  <w:num w:numId="313">
    <w:abstractNumId w:val="419"/>
  </w:num>
  <w:num w:numId="314">
    <w:abstractNumId w:val="129"/>
  </w:num>
  <w:num w:numId="315">
    <w:abstractNumId w:val="249"/>
  </w:num>
  <w:num w:numId="316">
    <w:abstractNumId w:val="384"/>
  </w:num>
  <w:num w:numId="317">
    <w:abstractNumId w:val="386"/>
  </w:num>
  <w:num w:numId="318">
    <w:abstractNumId w:val="278"/>
  </w:num>
  <w:num w:numId="319">
    <w:abstractNumId w:val="396"/>
  </w:num>
  <w:num w:numId="320">
    <w:abstractNumId w:val="270"/>
  </w:num>
  <w:num w:numId="321">
    <w:abstractNumId w:val="117"/>
  </w:num>
  <w:num w:numId="322">
    <w:abstractNumId w:val="420"/>
  </w:num>
  <w:num w:numId="323">
    <w:abstractNumId w:val="72"/>
  </w:num>
  <w:num w:numId="324">
    <w:abstractNumId w:val="42"/>
  </w:num>
  <w:num w:numId="325">
    <w:abstractNumId w:val="398"/>
  </w:num>
  <w:num w:numId="326">
    <w:abstractNumId w:val="213"/>
  </w:num>
  <w:num w:numId="327">
    <w:abstractNumId w:val="134"/>
  </w:num>
  <w:num w:numId="328">
    <w:abstractNumId w:val="268"/>
  </w:num>
  <w:num w:numId="329">
    <w:abstractNumId w:val="31"/>
  </w:num>
  <w:num w:numId="330">
    <w:abstractNumId w:val="366"/>
  </w:num>
  <w:num w:numId="331">
    <w:abstractNumId w:val="282"/>
  </w:num>
  <w:num w:numId="332">
    <w:abstractNumId w:val="63"/>
  </w:num>
  <w:num w:numId="333">
    <w:abstractNumId w:val="160"/>
  </w:num>
  <w:num w:numId="334">
    <w:abstractNumId w:val="164"/>
  </w:num>
  <w:num w:numId="335">
    <w:abstractNumId w:val="85"/>
  </w:num>
  <w:num w:numId="336">
    <w:abstractNumId w:val="61"/>
  </w:num>
  <w:num w:numId="337">
    <w:abstractNumId w:val="255"/>
  </w:num>
  <w:num w:numId="338">
    <w:abstractNumId w:val="337"/>
  </w:num>
  <w:num w:numId="339">
    <w:abstractNumId w:val="126"/>
  </w:num>
  <w:num w:numId="340">
    <w:abstractNumId w:val="293"/>
  </w:num>
  <w:num w:numId="341">
    <w:abstractNumId w:val="156"/>
  </w:num>
  <w:num w:numId="342">
    <w:abstractNumId w:val="250"/>
  </w:num>
  <w:num w:numId="343">
    <w:abstractNumId w:val="190"/>
  </w:num>
  <w:num w:numId="344">
    <w:abstractNumId w:val="281"/>
  </w:num>
  <w:num w:numId="345">
    <w:abstractNumId w:val="214"/>
  </w:num>
  <w:num w:numId="346">
    <w:abstractNumId w:val="57"/>
  </w:num>
  <w:num w:numId="347">
    <w:abstractNumId w:val="349"/>
  </w:num>
  <w:num w:numId="348">
    <w:abstractNumId w:val="75"/>
  </w:num>
  <w:num w:numId="349">
    <w:abstractNumId w:val="103"/>
  </w:num>
  <w:num w:numId="350">
    <w:abstractNumId w:val="413"/>
  </w:num>
  <w:num w:numId="351">
    <w:abstractNumId w:val="373"/>
  </w:num>
  <w:num w:numId="352">
    <w:abstractNumId w:val="7"/>
  </w:num>
  <w:num w:numId="353">
    <w:abstractNumId w:val="370"/>
  </w:num>
  <w:num w:numId="354">
    <w:abstractNumId w:val="184"/>
  </w:num>
  <w:num w:numId="355">
    <w:abstractNumId w:val="300"/>
  </w:num>
  <w:num w:numId="356">
    <w:abstractNumId w:val="407"/>
  </w:num>
  <w:num w:numId="357">
    <w:abstractNumId w:val="298"/>
  </w:num>
  <w:num w:numId="358">
    <w:abstractNumId w:val="216"/>
  </w:num>
  <w:num w:numId="359">
    <w:abstractNumId w:val="421"/>
  </w:num>
  <w:num w:numId="360">
    <w:abstractNumId w:val="200"/>
  </w:num>
  <w:num w:numId="361">
    <w:abstractNumId w:val="429"/>
  </w:num>
  <w:num w:numId="362">
    <w:abstractNumId w:val="409"/>
  </w:num>
  <w:num w:numId="363">
    <w:abstractNumId w:val="179"/>
  </w:num>
  <w:num w:numId="364">
    <w:abstractNumId w:val="356"/>
  </w:num>
  <w:num w:numId="365">
    <w:abstractNumId w:val="111"/>
  </w:num>
  <w:num w:numId="366">
    <w:abstractNumId w:val="196"/>
  </w:num>
  <w:num w:numId="367">
    <w:abstractNumId w:val="29"/>
  </w:num>
  <w:num w:numId="368">
    <w:abstractNumId w:val="262"/>
  </w:num>
  <w:num w:numId="369">
    <w:abstractNumId w:val="333"/>
  </w:num>
  <w:num w:numId="370">
    <w:abstractNumId w:val="8"/>
  </w:num>
  <w:num w:numId="371">
    <w:abstractNumId w:val="119"/>
  </w:num>
  <w:num w:numId="372">
    <w:abstractNumId w:val="229"/>
  </w:num>
  <w:num w:numId="373">
    <w:abstractNumId w:val="32"/>
  </w:num>
  <w:num w:numId="374">
    <w:abstractNumId w:val="91"/>
  </w:num>
  <w:num w:numId="375">
    <w:abstractNumId w:val="313"/>
  </w:num>
  <w:num w:numId="376">
    <w:abstractNumId w:val="193"/>
  </w:num>
  <w:num w:numId="377">
    <w:abstractNumId w:val="321"/>
  </w:num>
  <w:num w:numId="378">
    <w:abstractNumId w:val="131"/>
  </w:num>
  <w:num w:numId="379">
    <w:abstractNumId w:val="264"/>
  </w:num>
  <w:num w:numId="380">
    <w:abstractNumId w:val="410"/>
  </w:num>
  <w:num w:numId="381">
    <w:abstractNumId w:val="136"/>
  </w:num>
  <w:num w:numId="382">
    <w:abstractNumId w:val="296"/>
  </w:num>
  <w:num w:numId="383">
    <w:abstractNumId w:val="208"/>
  </w:num>
  <w:num w:numId="384">
    <w:abstractNumId w:val="163"/>
  </w:num>
  <w:num w:numId="385">
    <w:abstractNumId w:val="381"/>
  </w:num>
  <w:num w:numId="386">
    <w:abstractNumId w:val="231"/>
  </w:num>
  <w:num w:numId="387">
    <w:abstractNumId w:val="242"/>
  </w:num>
  <w:num w:numId="388">
    <w:abstractNumId w:val="113"/>
  </w:num>
  <w:num w:numId="389">
    <w:abstractNumId w:val="389"/>
  </w:num>
  <w:num w:numId="390">
    <w:abstractNumId w:val="235"/>
  </w:num>
  <w:num w:numId="391">
    <w:abstractNumId w:val="149"/>
  </w:num>
  <w:num w:numId="392">
    <w:abstractNumId w:val="355"/>
  </w:num>
  <w:num w:numId="393">
    <w:abstractNumId w:val="9"/>
  </w:num>
  <w:num w:numId="394">
    <w:abstractNumId w:val="124"/>
  </w:num>
  <w:num w:numId="395">
    <w:abstractNumId w:val="218"/>
  </w:num>
  <w:num w:numId="396">
    <w:abstractNumId w:val="390"/>
  </w:num>
  <w:num w:numId="397">
    <w:abstractNumId w:val="275"/>
  </w:num>
  <w:num w:numId="398">
    <w:abstractNumId w:val="46"/>
  </w:num>
  <w:num w:numId="399">
    <w:abstractNumId w:val="49"/>
  </w:num>
  <w:num w:numId="400">
    <w:abstractNumId w:val="260"/>
  </w:num>
  <w:num w:numId="401">
    <w:abstractNumId w:val="439"/>
  </w:num>
  <w:num w:numId="402">
    <w:abstractNumId w:val="4"/>
  </w:num>
  <w:num w:numId="403">
    <w:abstractNumId w:val="285"/>
  </w:num>
  <w:num w:numId="404">
    <w:abstractNumId w:val="95"/>
  </w:num>
  <w:num w:numId="405">
    <w:abstractNumId w:val="294"/>
  </w:num>
  <w:num w:numId="406">
    <w:abstractNumId w:val="16"/>
  </w:num>
  <w:num w:numId="407">
    <w:abstractNumId w:val="34"/>
  </w:num>
  <w:num w:numId="408">
    <w:abstractNumId w:val="327"/>
  </w:num>
  <w:num w:numId="409">
    <w:abstractNumId w:val="146"/>
  </w:num>
  <w:num w:numId="410">
    <w:abstractNumId w:val="253"/>
  </w:num>
  <w:num w:numId="411">
    <w:abstractNumId w:val="206"/>
  </w:num>
  <w:num w:numId="412">
    <w:abstractNumId w:val="400"/>
  </w:num>
  <w:num w:numId="413">
    <w:abstractNumId w:val="172"/>
  </w:num>
  <w:num w:numId="414">
    <w:abstractNumId w:val="432"/>
  </w:num>
  <w:num w:numId="415">
    <w:abstractNumId w:val="188"/>
  </w:num>
  <w:num w:numId="416">
    <w:abstractNumId w:val="74"/>
  </w:num>
  <w:num w:numId="417">
    <w:abstractNumId w:val="309"/>
  </w:num>
  <w:num w:numId="418">
    <w:abstractNumId w:val="175"/>
  </w:num>
  <w:num w:numId="419">
    <w:abstractNumId w:val="161"/>
  </w:num>
  <w:num w:numId="420">
    <w:abstractNumId w:val="254"/>
  </w:num>
  <w:num w:numId="421">
    <w:abstractNumId w:val="92"/>
  </w:num>
  <w:num w:numId="422">
    <w:abstractNumId w:val="251"/>
  </w:num>
  <w:num w:numId="423">
    <w:abstractNumId w:val="189"/>
  </w:num>
  <w:num w:numId="424">
    <w:abstractNumId w:val="2"/>
  </w:num>
  <w:num w:numId="425">
    <w:abstractNumId w:val="252"/>
  </w:num>
  <w:num w:numId="426">
    <w:abstractNumId w:val="276"/>
  </w:num>
  <w:num w:numId="427">
    <w:abstractNumId w:val="62"/>
  </w:num>
  <w:num w:numId="428">
    <w:abstractNumId w:val="162"/>
  </w:num>
  <w:num w:numId="429">
    <w:abstractNumId w:val="36"/>
  </w:num>
  <w:num w:numId="430">
    <w:abstractNumId w:val="431"/>
  </w:num>
  <w:num w:numId="431">
    <w:abstractNumId w:val="157"/>
  </w:num>
  <w:num w:numId="432">
    <w:abstractNumId w:val="204"/>
  </w:num>
  <w:num w:numId="433">
    <w:abstractNumId w:val="246"/>
  </w:num>
  <w:num w:numId="434">
    <w:abstractNumId w:val="116"/>
  </w:num>
  <w:num w:numId="435">
    <w:abstractNumId w:val="139"/>
  </w:num>
  <w:num w:numId="436">
    <w:abstractNumId w:val="424"/>
  </w:num>
  <w:num w:numId="437">
    <w:abstractNumId w:val="107"/>
  </w:num>
  <w:num w:numId="438">
    <w:abstractNumId w:val="94"/>
  </w:num>
  <w:num w:numId="439">
    <w:abstractNumId w:val="192"/>
  </w:num>
  <w:num w:numId="440">
    <w:abstractNumId w:val="332"/>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0CD3"/>
    <w:rsid w:val="00012542"/>
    <w:rsid w:val="00013A47"/>
    <w:rsid w:val="00015AED"/>
    <w:rsid w:val="0001720B"/>
    <w:rsid w:val="00022F7B"/>
    <w:rsid w:val="000246AE"/>
    <w:rsid w:val="000246DE"/>
    <w:rsid w:val="000247C7"/>
    <w:rsid w:val="00026919"/>
    <w:rsid w:val="000318AD"/>
    <w:rsid w:val="00061F88"/>
    <w:rsid w:val="00071953"/>
    <w:rsid w:val="000719CD"/>
    <w:rsid w:val="000812A5"/>
    <w:rsid w:val="000838A3"/>
    <w:rsid w:val="00084378"/>
    <w:rsid w:val="0008698A"/>
    <w:rsid w:val="0008700D"/>
    <w:rsid w:val="000916AD"/>
    <w:rsid w:val="00093FB6"/>
    <w:rsid w:val="00095C14"/>
    <w:rsid w:val="000A0AEC"/>
    <w:rsid w:val="000A4BB4"/>
    <w:rsid w:val="000B2B1C"/>
    <w:rsid w:val="000B565F"/>
    <w:rsid w:val="000C0EF6"/>
    <w:rsid w:val="000C556D"/>
    <w:rsid w:val="000C603D"/>
    <w:rsid w:val="000C723E"/>
    <w:rsid w:val="000D0A23"/>
    <w:rsid w:val="000D63B8"/>
    <w:rsid w:val="000D66F0"/>
    <w:rsid w:val="000D7213"/>
    <w:rsid w:val="000D74B7"/>
    <w:rsid w:val="000E174A"/>
    <w:rsid w:val="000E28C8"/>
    <w:rsid w:val="000E724D"/>
    <w:rsid w:val="000E7EB6"/>
    <w:rsid w:val="000F281A"/>
    <w:rsid w:val="000F3AEE"/>
    <w:rsid w:val="000F4BA7"/>
    <w:rsid w:val="000F52AC"/>
    <w:rsid w:val="000F554B"/>
    <w:rsid w:val="0010128B"/>
    <w:rsid w:val="001019A9"/>
    <w:rsid w:val="001125E6"/>
    <w:rsid w:val="001141F9"/>
    <w:rsid w:val="001218E6"/>
    <w:rsid w:val="001220D2"/>
    <w:rsid w:val="001222E2"/>
    <w:rsid w:val="001248EE"/>
    <w:rsid w:val="00124B9B"/>
    <w:rsid w:val="00125BFE"/>
    <w:rsid w:val="0013673E"/>
    <w:rsid w:val="00137093"/>
    <w:rsid w:val="00137830"/>
    <w:rsid w:val="00143E87"/>
    <w:rsid w:val="00146014"/>
    <w:rsid w:val="001470DB"/>
    <w:rsid w:val="0015191B"/>
    <w:rsid w:val="00153C9B"/>
    <w:rsid w:val="0015407C"/>
    <w:rsid w:val="001561B8"/>
    <w:rsid w:val="00156D13"/>
    <w:rsid w:val="001606ED"/>
    <w:rsid w:val="00161800"/>
    <w:rsid w:val="00163354"/>
    <w:rsid w:val="001635F1"/>
    <w:rsid w:val="00165362"/>
    <w:rsid w:val="00165ABA"/>
    <w:rsid w:val="0017337F"/>
    <w:rsid w:val="00173D65"/>
    <w:rsid w:val="00175CFF"/>
    <w:rsid w:val="00176770"/>
    <w:rsid w:val="00177591"/>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E527A"/>
    <w:rsid w:val="001F072C"/>
    <w:rsid w:val="001F37BF"/>
    <w:rsid w:val="001F384D"/>
    <w:rsid w:val="0020355B"/>
    <w:rsid w:val="00203B25"/>
    <w:rsid w:val="00204B33"/>
    <w:rsid w:val="002175FF"/>
    <w:rsid w:val="002177C5"/>
    <w:rsid w:val="00220823"/>
    <w:rsid w:val="00224A31"/>
    <w:rsid w:val="00224FA2"/>
    <w:rsid w:val="002268CA"/>
    <w:rsid w:val="002274C8"/>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4A7C"/>
    <w:rsid w:val="002B786F"/>
    <w:rsid w:val="002C0446"/>
    <w:rsid w:val="002C3628"/>
    <w:rsid w:val="002C3BBA"/>
    <w:rsid w:val="002D0DF0"/>
    <w:rsid w:val="002D37C9"/>
    <w:rsid w:val="002E3942"/>
    <w:rsid w:val="002E4333"/>
    <w:rsid w:val="002E4D2D"/>
    <w:rsid w:val="002E5611"/>
    <w:rsid w:val="002E6CF9"/>
    <w:rsid w:val="002F4372"/>
    <w:rsid w:val="002F5834"/>
    <w:rsid w:val="002F5D18"/>
    <w:rsid w:val="00300B88"/>
    <w:rsid w:val="003028B2"/>
    <w:rsid w:val="003036E1"/>
    <w:rsid w:val="003039D7"/>
    <w:rsid w:val="00305ABC"/>
    <w:rsid w:val="00313F21"/>
    <w:rsid w:val="00315FFE"/>
    <w:rsid w:val="003200B9"/>
    <w:rsid w:val="00321852"/>
    <w:rsid w:val="0032192F"/>
    <w:rsid w:val="0032499D"/>
    <w:rsid w:val="00327997"/>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0A06"/>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1F01"/>
    <w:rsid w:val="00417434"/>
    <w:rsid w:val="004247EB"/>
    <w:rsid w:val="004260EA"/>
    <w:rsid w:val="004340F0"/>
    <w:rsid w:val="00436A29"/>
    <w:rsid w:val="004426F2"/>
    <w:rsid w:val="00442DEA"/>
    <w:rsid w:val="004457A1"/>
    <w:rsid w:val="00445B79"/>
    <w:rsid w:val="00447648"/>
    <w:rsid w:val="00451B76"/>
    <w:rsid w:val="00453AFB"/>
    <w:rsid w:val="004559DC"/>
    <w:rsid w:val="00455EAB"/>
    <w:rsid w:val="0046063A"/>
    <w:rsid w:val="004611F1"/>
    <w:rsid w:val="0046192A"/>
    <w:rsid w:val="00462564"/>
    <w:rsid w:val="0046622E"/>
    <w:rsid w:val="00470C97"/>
    <w:rsid w:val="004723D3"/>
    <w:rsid w:val="00473E51"/>
    <w:rsid w:val="00474AC5"/>
    <w:rsid w:val="004753F6"/>
    <w:rsid w:val="00481B54"/>
    <w:rsid w:val="004838A7"/>
    <w:rsid w:val="00485899"/>
    <w:rsid w:val="00485BB4"/>
    <w:rsid w:val="00486BA9"/>
    <w:rsid w:val="004928F9"/>
    <w:rsid w:val="004A133E"/>
    <w:rsid w:val="004A16EE"/>
    <w:rsid w:val="004A20BD"/>
    <w:rsid w:val="004A7DDC"/>
    <w:rsid w:val="004B062F"/>
    <w:rsid w:val="004B0D17"/>
    <w:rsid w:val="004B7502"/>
    <w:rsid w:val="004C0DB5"/>
    <w:rsid w:val="004C18AD"/>
    <w:rsid w:val="004D290B"/>
    <w:rsid w:val="004D5976"/>
    <w:rsid w:val="004E1850"/>
    <w:rsid w:val="004E381F"/>
    <w:rsid w:val="004E7843"/>
    <w:rsid w:val="004F2F68"/>
    <w:rsid w:val="004F513D"/>
    <w:rsid w:val="00500FCB"/>
    <w:rsid w:val="00502263"/>
    <w:rsid w:val="00502A42"/>
    <w:rsid w:val="00503566"/>
    <w:rsid w:val="00514285"/>
    <w:rsid w:val="0051457B"/>
    <w:rsid w:val="00514B88"/>
    <w:rsid w:val="00517878"/>
    <w:rsid w:val="00520137"/>
    <w:rsid w:val="00520465"/>
    <w:rsid w:val="005223D0"/>
    <w:rsid w:val="005359C3"/>
    <w:rsid w:val="00540AE3"/>
    <w:rsid w:val="00542074"/>
    <w:rsid w:val="00543998"/>
    <w:rsid w:val="00550B18"/>
    <w:rsid w:val="005674C6"/>
    <w:rsid w:val="00571CFE"/>
    <w:rsid w:val="005730C4"/>
    <w:rsid w:val="00576533"/>
    <w:rsid w:val="0058367C"/>
    <w:rsid w:val="005953DD"/>
    <w:rsid w:val="00595AFB"/>
    <w:rsid w:val="005A01D8"/>
    <w:rsid w:val="005A0467"/>
    <w:rsid w:val="005A27CA"/>
    <w:rsid w:val="005A4CA6"/>
    <w:rsid w:val="005B0800"/>
    <w:rsid w:val="005B2AE2"/>
    <w:rsid w:val="005B469A"/>
    <w:rsid w:val="005C066C"/>
    <w:rsid w:val="005C3FC8"/>
    <w:rsid w:val="005D035A"/>
    <w:rsid w:val="005D3B7A"/>
    <w:rsid w:val="005E169E"/>
    <w:rsid w:val="005E1A89"/>
    <w:rsid w:val="005E2A99"/>
    <w:rsid w:val="005F2BC4"/>
    <w:rsid w:val="005F4955"/>
    <w:rsid w:val="006064FC"/>
    <w:rsid w:val="00606507"/>
    <w:rsid w:val="006072D0"/>
    <w:rsid w:val="0061577B"/>
    <w:rsid w:val="00621404"/>
    <w:rsid w:val="0062360F"/>
    <w:rsid w:val="00623D86"/>
    <w:rsid w:val="00623F0B"/>
    <w:rsid w:val="0062443F"/>
    <w:rsid w:val="006260D3"/>
    <w:rsid w:val="00627593"/>
    <w:rsid w:val="00627759"/>
    <w:rsid w:val="006418BF"/>
    <w:rsid w:val="0064243C"/>
    <w:rsid w:val="00643A6D"/>
    <w:rsid w:val="0064449D"/>
    <w:rsid w:val="00647C34"/>
    <w:rsid w:val="00652B41"/>
    <w:rsid w:val="0065702F"/>
    <w:rsid w:val="00667636"/>
    <w:rsid w:val="006711A2"/>
    <w:rsid w:val="00671DF3"/>
    <w:rsid w:val="00676028"/>
    <w:rsid w:val="00682C4E"/>
    <w:rsid w:val="00696822"/>
    <w:rsid w:val="006A5D51"/>
    <w:rsid w:val="006B0782"/>
    <w:rsid w:val="006B28C2"/>
    <w:rsid w:val="006E24B6"/>
    <w:rsid w:val="006E494E"/>
    <w:rsid w:val="006E6D8E"/>
    <w:rsid w:val="006E78D2"/>
    <w:rsid w:val="006F0CA2"/>
    <w:rsid w:val="006F45BE"/>
    <w:rsid w:val="006F7652"/>
    <w:rsid w:val="00706000"/>
    <w:rsid w:val="007226E3"/>
    <w:rsid w:val="007244F9"/>
    <w:rsid w:val="007275E4"/>
    <w:rsid w:val="00727BAB"/>
    <w:rsid w:val="00732F22"/>
    <w:rsid w:val="007359E8"/>
    <w:rsid w:val="00737384"/>
    <w:rsid w:val="00737FC2"/>
    <w:rsid w:val="007416E3"/>
    <w:rsid w:val="00746C0C"/>
    <w:rsid w:val="00746DDA"/>
    <w:rsid w:val="007506F5"/>
    <w:rsid w:val="00751D18"/>
    <w:rsid w:val="0076403F"/>
    <w:rsid w:val="0076597B"/>
    <w:rsid w:val="00767C5D"/>
    <w:rsid w:val="00767D0C"/>
    <w:rsid w:val="00771207"/>
    <w:rsid w:val="0077278A"/>
    <w:rsid w:val="00774486"/>
    <w:rsid w:val="0077589A"/>
    <w:rsid w:val="007766E9"/>
    <w:rsid w:val="007813FA"/>
    <w:rsid w:val="00781A03"/>
    <w:rsid w:val="00782226"/>
    <w:rsid w:val="007A7FD4"/>
    <w:rsid w:val="007B0669"/>
    <w:rsid w:val="007B15F5"/>
    <w:rsid w:val="007B7852"/>
    <w:rsid w:val="007C183C"/>
    <w:rsid w:val="007C3703"/>
    <w:rsid w:val="007C68A8"/>
    <w:rsid w:val="007C7C57"/>
    <w:rsid w:val="007D11C7"/>
    <w:rsid w:val="007D121A"/>
    <w:rsid w:val="007E3621"/>
    <w:rsid w:val="007F19C7"/>
    <w:rsid w:val="007F252A"/>
    <w:rsid w:val="007F3DC6"/>
    <w:rsid w:val="007F3F57"/>
    <w:rsid w:val="0080199D"/>
    <w:rsid w:val="008035E8"/>
    <w:rsid w:val="0080764B"/>
    <w:rsid w:val="0081282C"/>
    <w:rsid w:val="0082251A"/>
    <w:rsid w:val="00822E37"/>
    <w:rsid w:val="00826FF7"/>
    <w:rsid w:val="00832057"/>
    <w:rsid w:val="0083543B"/>
    <w:rsid w:val="0083584C"/>
    <w:rsid w:val="00845A01"/>
    <w:rsid w:val="0084621D"/>
    <w:rsid w:val="008472E4"/>
    <w:rsid w:val="008552CF"/>
    <w:rsid w:val="00862A2B"/>
    <w:rsid w:val="00864256"/>
    <w:rsid w:val="00872D02"/>
    <w:rsid w:val="00874076"/>
    <w:rsid w:val="00880267"/>
    <w:rsid w:val="00880BE9"/>
    <w:rsid w:val="00881580"/>
    <w:rsid w:val="00883651"/>
    <w:rsid w:val="0088388D"/>
    <w:rsid w:val="00883BB5"/>
    <w:rsid w:val="0088539D"/>
    <w:rsid w:val="00886F46"/>
    <w:rsid w:val="0089151A"/>
    <w:rsid w:val="00891636"/>
    <w:rsid w:val="008918A0"/>
    <w:rsid w:val="00892D23"/>
    <w:rsid w:val="0089540C"/>
    <w:rsid w:val="00897848"/>
    <w:rsid w:val="008A2224"/>
    <w:rsid w:val="008A2B7D"/>
    <w:rsid w:val="008A3DEF"/>
    <w:rsid w:val="008A5239"/>
    <w:rsid w:val="008B71E6"/>
    <w:rsid w:val="008B75FF"/>
    <w:rsid w:val="008C1248"/>
    <w:rsid w:val="008C69BD"/>
    <w:rsid w:val="008C7216"/>
    <w:rsid w:val="008D0FAB"/>
    <w:rsid w:val="008D40D2"/>
    <w:rsid w:val="008D6690"/>
    <w:rsid w:val="008E45F0"/>
    <w:rsid w:val="008E63B3"/>
    <w:rsid w:val="008E73BF"/>
    <w:rsid w:val="008E7427"/>
    <w:rsid w:val="008E78FD"/>
    <w:rsid w:val="008F005A"/>
    <w:rsid w:val="008F45CB"/>
    <w:rsid w:val="0090152D"/>
    <w:rsid w:val="00912BAF"/>
    <w:rsid w:val="00923460"/>
    <w:rsid w:val="00934929"/>
    <w:rsid w:val="009374E8"/>
    <w:rsid w:val="00940360"/>
    <w:rsid w:val="00947427"/>
    <w:rsid w:val="00954CBA"/>
    <w:rsid w:val="00955B0C"/>
    <w:rsid w:val="009568FE"/>
    <w:rsid w:val="00971D4B"/>
    <w:rsid w:val="00975379"/>
    <w:rsid w:val="00977556"/>
    <w:rsid w:val="0098000C"/>
    <w:rsid w:val="009812A1"/>
    <w:rsid w:val="009812C1"/>
    <w:rsid w:val="00984C6F"/>
    <w:rsid w:val="00987CA8"/>
    <w:rsid w:val="0099701D"/>
    <w:rsid w:val="009A05C6"/>
    <w:rsid w:val="009A23B5"/>
    <w:rsid w:val="009A290C"/>
    <w:rsid w:val="009A5396"/>
    <w:rsid w:val="009A73A1"/>
    <w:rsid w:val="009B1B12"/>
    <w:rsid w:val="009B20D1"/>
    <w:rsid w:val="009C61B1"/>
    <w:rsid w:val="009D2574"/>
    <w:rsid w:val="009E5F46"/>
    <w:rsid w:val="009F0CDA"/>
    <w:rsid w:val="009F14DC"/>
    <w:rsid w:val="009F3B2B"/>
    <w:rsid w:val="009F3DAE"/>
    <w:rsid w:val="00A01BC6"/>
    <w:rsid w:val="00A0200C"/>
    <w:rsid w:val="00A046F9"/>
    <w:rsid w:val="00A067F8"/>
    <w:rsid w:val="00A10EE2"/>
    <w:rsid w:val="00A1144A"/>
    <w:rsid w:val="00A14152"/>
    <w:rsid w:val="00A162EF"/>
    <w:rsid w:val="00A16F65"/>
    <w:rsid w:val="00A232B9"/>
    <w:rsid w:val="00A30029"/>
    <w:rsid w:val="00A34AA4"/>
    <w:rsid w:val="00A37B3F"/>
    <w:rsid w:val="00A43C0E"/>
    <w:rsid w:val="00A47FD1"/>
    <w:rsid w:val="00A515F8"/>
    <w:rsid w:val="00A5479B"/>
    <w:rsid w:val="00A54FC4"/>
    <w:rsid w:val="00A57F61"/>
    <w:rsid w:val="00A6074D"/>
    <w:rsid w:val="00A6144B"/>
    <w:rsid w:val="00A62210"/>
    <w:rsid w:val="00A625EE"/>
    <w:rsid w:val="00A66874"/>
    <w:rsid w:val="00A679B6"/>
    <w:rsid w:val="00A72B2D"/>
    <w:rsid w:val="00A74B3E"/>
    <w:rsid w:val="00A807FD"/>
    <w:rsid w:val="00A854A3"/>
    <w:rsid w:val="00A85BB8"/>
    <w:rsid w:val="00A91AEC"/>
    <w:rsid w:val="00A91AF4"/>
    <w:rsid w:val="00A96C42"/>
    <w:rsid w:val="00A9726B"/>
    <w:rsid w:val="00AA0C5E"/>
    <w:rsid w:val="00AA2D82"/>
    <w:rsid w:val="00AA3004"/>
    <w:rsid w:val="00AA52A0"/>
    <w:rsid w:val="00AA5CE4"/>
    <w:rsid w:val="00AA647A"/>
    <w:rsid w:val="00AA731B"/>
    <w:rsid w:val="00AB1C99"/>
    <w:rsid w:val="00AC0026"/>
    <w:rsid w:val="00AC2B11"/>
    <w:rsid w:val="00AC4EE3"/>
    <w:rsid w:val="00AC6F1E"/>
    <w:rsid w:val="00AD4812"/>
    <w:rsid w:val="00AD5089"/>
    <w:rsid w:val="00AE293F"/>
    <w:rsid w:val="00AE61D8"/>
    <w:rsid w:val="00AF2794"/>
    <w:rsid w:val="00B004BA"/>
    <w:rsid w:val="00B00D0E"/>
    <w:rsid w:val="00B0122A"/>
    <w:rsid w:val="00B0185D"/>
    <w:rsid w:val="00B0357B"/>
    <w:rsid w:val="00B058CE"/>
    <w:rsid w:val="00B06553"/>
    <w:rsid w:val="00B14B85"/>
    <w:rsid w:val="00B16E41"/>
    <w:rsid w:val="00B179B8"/>
    <w:rsid w:val="00B21DF2"/>
    <w:rsid w:val="00B21F59"/>
    <w:rsid w:val="00B237C4"/>
    <w:rsid w:val="00B276A7"/>
    <w:rsid w:val="00B30BB0"/>
    <w:rsid w:val="00B3412B"/>
    <w:rsid w:val="00B40D4E"/>
    <w:rsid w:val="00B4211C"/>
    <w:rsid w:val="00B43367"/>
    <w:rsid w:val="00B4663A"/>
    <w:rsid w:val="00B507AD"/>
    <w:rsid w:val="00B51900"/>
    <w:rsid w:val="00B619E0"/>
    <w:rsid w:val="00B624B8"/>
    <w:rsid w:val="00B7039C"/>
    <w:rsid w:val="00B7048C"/>
    <w:rsid w:val="00B728D5"/>
    <w:rsid w:val="00B73010"/>
    <w:rsid w:val="00B76F35"/>
    <w:rsid w:val="00B80784"/>
    <w:rsid w:val="00B8162D"/>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2D2C"/>
    <w:rsid w:val="00BC407A"/>
    <w:rsid w:val="00BC4A65"/>
    <w:rsid w:val="00BC5357"/>
    <w:rsid w:val="00BC7416"/>
    <w:rsid w:val="00BC7EE1"/>
    <w:rsid w:val="00BD7D85"/>
    <w:rsid w:val="00BE161C"/>
    <w:rsid w:val="00BE1B64"/>
    <w:rsid w:val="00BE1F70"/>
    <w:rsid w:val="00BE475A"/>
    <w:rsid w:val="00BE4B4D"/>
    <w:rsid w:val="00BE513B"/>
    <w:rsid w:val="00BF1636"/>
    <w:rsid w:val="00BF5049"/>
    <w:rsid w:val="00BF6D42"/>
    <w:rsid w:val="00C02595"/>
    <w:rsid w:val="00C0538F"/>
    <w:rsid w:val="00C110DC"/>
    <w:rsid w:val="00C112ED"/>
    <w:rsid w:val="00C16D52"/>
    <w:rsid w:val="00C20336"/>
    <w:rsid w:val="00C222CB"/>
    <w:rsid w:val="00C23822"/>
    <w:rsid w:val="00C26D81"/>
    <w:rsid w:val="00C34F17"/>
    <w:rsid w:val="00C50124"/>
    <w:rsid w:val="00C522DA"/>
    <w:rsid w:val="00C62147"/>
    <w:rsid w:val="00C6405C"/>
    <w:rsid w:val="00C7027F"/>
    <w:rsid w:val="00C71C57"/>
    <w:rsid w:val="00C72142"/>
    <w:rsid w:val="00C7320D"/>
    <w:rsid w:val="00C806E4"/>
    <w:rsid w:val="00C826E9"/>
    <w:rsid w:val="00C834E8"/>
    <w:rsid w:val="00C85711"/>
    <w:rsid w:val="00C85980"/>
    <w:rsid w:val="00C9026F"/>
    <w:rsid w:val="00C9161B"/>
    <w:rsid w:val="00C9193F"/>
    <w:rsid w:val="00C9208B"/>
    <w:rsid w:val="00C92680"/>
    <w:rsid w:val="00C9304F"/>
    <w:rsid w:val="00C93CEA"/>
    <w:rsid w:val="00C94E4B"/>
    <w:rsid w:val="00C97C4F"/>
    <w:rsid w:val="00CA5F60"/>
    <w:rsid w:val="00CC01D6"/>
    <w:rsid w:val="00CC1D94"/>
    <w:rsid w:val="00CC2FA5"/>
    <w:rsid w:val="00CC3B32"/>
    <w:rsid w:val="00CC485C"/>
    <w:rsid w:val="00CC58D9"/>
    <w:rsid w:val="00CD106A"/>
    <w:rsid w:val="00CD2055"/>
    <w:rsid w:val="00CD3243"/>
    <w:rsid w:val="00CD3438"/>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1570"/>
    <w:rsid w:val="00D23E84"/>
    <w:rsid w:val="00D2597C"/>
    <w:rsid w:val="00D43CC9"/>
    <w:rsid w:val="00D565FE"/>
    <w:rsid w:val="00D65F91"/>
    <w:rsid w:val="00D6679C"/>
    <w:rsid w:val="00D71A7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4394"/>
    <w:rsid w:val="00DF3C55"/>
    <w:rsid w:val="00DF4D29"/>
    <w:rsid w:val="00DF7B31"/>
    <w:rsid w:val="00E00184"/>
    <w:rsid w:val="00E05FD5"/>
    <w:rsid w:val="00E170DF"/>
    <w:rsid w:val="00E243E9"/>
    <w:rsid w:val="00E27033"/>
    <w:rsid w:val="00E33BF1"/>
    <w:rsid w:val="00E53860"/>
    <w:rsid w:val="00E54363"/>
    <w:rsid w:val="00E55B2D"/>
    <w:rsid w:val="00E617CF"/>
    <w:rsid w:val="00E64BBA"/>
    <w:rsid w:val="00E65B6B"/>
    <w:rsid w:val="00E71900"/>
    <w:rsid w:val="00E722D6"/>
    <w:rsid w:val="00E730DE"/>
    <w:rsid w:val="00E73A89"/>
    <w:rsid w:val="00E76ECC"/>
    <w:rsid w:val="00E83B18"/>
    <w:rsid w:val="00E85DC4"/>
    <w:rsid w:val="00E941E7"/>
    <w:rsid w:val="00EA0E98"/>
    <w:rsid w:val="00EB534A"/>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EF7276"/>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69A0"/>
    <w:rsid w:val="00FA586F"/>
    <w:rsid w:val="00FA6245"/>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14058">
      <w:bodyDiv w:val="1"/>
      <w:marLeft w:val="0"/>
      <w:marRight w:val="0"/>
      <w:marTop w:val="0"/>
      <w:marBottom w:val="0"/>
      <w:divBdr>
        <w:top w:val="none" w:sz="0" w:space="0" w:color="auto"/>
        <w:left w:val="none" w:sz="0" w:space="0" w:color="auto"/>
        <w:bottom w:val="none" w:sz="0" w:space="0" w:color="auto"/>
        <w:right w:val="none" w:sz="0" w:space="0" w:color="auto"/>
      </w:divBdr>
    </w:div>
    <w:div w:id="492911133">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56569187">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866872965">
      <w:bodyDiv w:val="1"/>
      <w:marLeft w:val="0"/>
      <w:marRight w:val="0"/>
      <w:marTop w:val="0"/>
      <w:marBottom w:val="0"/>
      <w:divBdr>
        <w:top w:val="none" w:sz="0" w:space="0" w:color="auto"/>
        <w:left w:val="none" w:sz="0" w:space="0" w:color="auto"/>
        <w:bottom w:val="none" w:sz="0" w:space="0" w:color="auto"/>
        <w:right w:val="none" w:sz="0" w:space="0" w:color="auto"/>
      </w:divBdr>
    </w:div>
    <w:div w:id="909192945">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86272470">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4623933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09825802">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4013099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69443550">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20&#1077;&#1089;&#1083;&#108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presort.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____________"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64F267-176A-4FC9-B17B-573AAE29C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5860</Words>
  <Characters>33402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2</cp:revision>
  <cp:lastPrinted>2016-04-25T15:52:00Z</cp:lastPrinted>
  <dcterms:created xsi:type="dcterms:W3CDTF">2020-07-03T11:52:00Z</dcterms:created>
  <dcterms:modified xsi:type="dcterms:W3CDTF">2020-07-03T11:52:00Z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